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</w:rPr>
      </w:pPr>
      <w:r w:rsidRPr="007D6378">
        <w:rPr>
          <w:sz w:val="28"/>
          <w:szCs w:val="28"/>
        </w:rPr>
        <w:t>СОВЕТ ДЕПУТАТОВ</w:t>
      </w:r>
    </w:p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</w:rPr>
      </w:pPr>
      <w:r w:rsidRPr="007D6378">
        <w:rPr>
          <w:sz w:val="28"/>
          <w:szCs w:val="28"/>
        </w:rPr>
        <w:t>ГОРОДСКОГО ОКРУГА ЛОТОШИНО</w:t>
      </w:r>
    </w:p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</w:rPr>
      </w:pPr>
      <w:r w:rsidRPr="007D6378">
        <w:rPr>
          <w:sz w:val="28"/>
          <w:szCs w:val="28"/>
        </w:rPr>
        <w:t>МОСКОВСКОЙ ОБЛАСТИ</w:t>
      </w:r>
    </w:p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</w:rPr>
      </w:pPr>
    </w:p>
    <w:p w:rsidR="00266B2B" w:rsidRPr="007D6378" w:rsidRDefault="00266B2B" w:rsidP="00266B2B">
      <w:pPr>
        <w:ind w:firstLine="567"/>
        <w:contextualSpacing/>
        <w:jc w:val="center"/>
        <w:rPr>
          <w:b/>
          <w:bCs/>
          <w:sz w:val="28"/>
          <w:szCs w:val="28"/>
        </w:rPr>
      </w:pPr>
      <w:proofErr w:type="gramStart"/>
      <w:r w:rsidRPr="007D6378">
        <w:rPr>
          <w:b/>
          <w:bCs/>
          <w:sz w:val="28"/>
          <w:szCs w:val="28"/>
        </w:rPr>
        <w:t>Р</w:t>
      </w:r>
      <w:proofErr w:type="gramEnd"/>
      <w:r w:rsidRPr="007D6378">
        <w:rPr>
          <w:b/>
          <w:bCs/>
          <w:sz w:val="28"/>
          <w:szCs w:val="28"/>
        </w:rPr>
        <w:t xml:space="preserve"> Е Ш Е Н И Е</w:t>
      </w:r>
    </w:p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</w:rPr>
      </w:pPr>
    </w:p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  <w:u w:val="single"/>
        </w:rPr>
      </w:pPr>
      <w:r w:rsidRPr="007D6378">
        <w:rPr>
          <w:sz w:val="28"/>
          <w:szCs w:val="28"/>
        </w:rPr>
        <w:t xml:space="preserve">от </w:t>
      </w:r>
      <w:r w:rsidRPr="00266B2B">
        <w:rPr>
          <w:sz w:val="28"/>
          <w:szCs w:val="28"/>
        </w:rPr>
        <w:t>____________</w:t>
      </w:r>
      <w:r w:rsidRPr="007D6378">
        <w:rPr>
          <w:sz w:val="28"/>
          <w:szCs w:val="28"/>
        </w:rPr>
        <w:t xml:space="preserve">  № </w:t>
      </w:r>
      <w:r w:rsidRPr="00266B2B">
        <w:rPr>
          <w:sz w:val="28"/>
          <w:szCs w:val="28"/>
        </w:rPr>
        <w:t>_________</w:t>
      </w:r>
    </w:p>
    <w:p w:rsidR="00266B2B" w:rsidRPr="007D6378" w:rsidRDefault="00266B2B" w:rsidP="00266B2B">
      <w:pPr>
        <w:ind w:right="2835"/>
        <w:jc w:val="both"/>
        <w:rPr>
          <w:sz w:val="28"/>
          <w:szCs w:val="28"/>
        </w:rPr>
      </w:pPr>
    </w:p>
    <w:p w:rsidR="00266B2B" w:rsidRPr="007D6378" w:rsidRDefault="00266B2B" w:rsidP="00266B2B">
      <w:pPr>
        <w:ind w:right="3544"/>
        <w:jc w:val="both"/>
        <w:rPr>
          <w:sz w:val="28"/>
          <w:szCs w:val="28"/>
        </w:rPr>
      </w:pPr>
    </w:p>
    <w:p w:rsidR="00266B2B" w:rsidRPr="00266B2B" w:rsidRDefault="00946606" w:rsidP="004F49D5">
      <w:pPr>
        <w:pStyle w:val="ConsPlusTitle"/>
        <w:tabs>
          <w:tab w:val="left" w:pos="7938"/>
        </w:tabs>
        <w:ind w:right="2551"/>
        <w:jc w:val="both"/>
        <w:rPr>
          <w:b w:val="0"/>
        </w:rPr>
      </w:pPr>
      <w:proofErr w:type="gramStart"/>
      <w:r>
        <w:rPr>
          <w:b w:val="0"/>
        </w:rPr>
        <w:t>О внесении изменения</w:t>
      </w:r>
      <w:r w:rsidR="00266B2B" w:rsidRPr="00266B2B">
        <w:rPr>
          <w:b w:val="0"/>
        </w:rPr>
        <w:t xml:space="preserve"> в решение Совета депутатов </w:t>
      </w:r>
      <w:r w:rsidR="00235935" w:rsidRPr="00235935">
        <w:rPr>
          <w:b w:val="0"/>
        </w:rPr>
        <w:t>городского округа Лотошино</w:t>
      </w:r>
      <w:r w:rsidR="00266B2B" w:rsidRPr="00266B2B">
        <w:rPr>
          <w:b w:val="0"/>
        </w:rPr>
        <w:t xml:space="preserve"> Московской области от 30.03.2023 №431/50 «</w:t>
      </w:r>
      <w:r w:rsidR="00266B2B" w:rsidRPr="00266B2B">
        <w:rPr>
          <w:b w:val="0"/>
          <w:bCs w:val="0"/>
        </w:rPr>
        <w:t>Об утверждении Положения о порядке передачи имущества, находящегося в собственности  городского округа Лотошино Московской области, в аренду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осуществляющим деятельность на территории Московской области, без</w:t>
      </w:r>
      <w:proofErr w:type="gramEnd"/>
      <w:r w:rsidR="00266B2B" w:rsidRPr="00266B2B">
        <w:rPr>
          <w:b w:val="0"/>
          <w:bCs w:val="0"/>
        </w:rPr>
        <w:t xml:space="preserve"> проведения торгов</w:t>
      </w:r>
      <w:r w:rsidR="00266B2B" w:rsidRPr="00266B2B">
        <w:rPr>
          <w:b w:val="0"/>
        </w:rPr>
        <w:t>»</w:t>
      </w:r>
    </w:p>
    <w:p w:rsidR="00266B2B" w:rsidRPr="00266B2B" w:rsidRDefault="00266B2B" w:rsidP="00266B2B">
      <w:pPr>
        <w:tabs>
          <w:tab w:val="left" w:pos="5529"/>
        </w:tabs>
        <w:ind w:right="4960"/>
        <w:jc w:val="both"/>
      </w:pPr>
      <w:r w:rsidRPr="00266B2B">
        <w:t xml:space="preserve"> </w:t>
      </w:r>
    </w:p>
    <w:p w:rsidR="00E74FF2" w:rsidRDefault="00266B2B" w:rsidP="00266B2B">
      <w:pPr>
        <w:tabs>
          <w:tab w:val="left" w:pos="1134"/>
        </w:tabs>
        <w:ind w:firstLine="708"/>
        <w:jc w:val="both"/>
      </w:pPr>
      <w:r w:rsidRPr="00266B2B"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Уставом городского округа Лотошино, </w:t>
      </w:r>
      <w:r w:rsidR="004F49D5" w:rsidRPr="00266B2B">
        <w:t xml:space="preserve">принимая во внимание письмо Министерства имущественных отношений Московской области от </w:t>
      </w:r>
      <w:r w:rsidR="00A346D3">
        <w:t>19.</w:t>
      </w:r>
      <w:r w:rsidR="00A346D3" w:rsidRPr="00A346D3">
        <w:t>07</w:t>
      </w:r>
      <w:r w:rsidR="004F49D5" w:rsidRPr="00266B2B">
        <w:t>.2023</w:t>
      </w:r>
      <w:r w:rsidR="004F49D5">
        <w:t xml:space="preserve"> </w:t>
      </w:r>
      <w:r w:rsidR="004F49D5" w:rsidRPr="00266B2B">
        <w:t>№ 15ИСХ-1</w:t>
      </w:r>
      <w:r w:rsidR="00A346D3">
        <w:t>7339</w:t>
      </w:r>
      <w:r w:rsidR="004F49D5" w:rsidRPr="00266B2B">
        <w:t>,</w:t>
      </w:r>
      <w:r w:rsidR="004F49D5">
        <w:t xml:space="preserve"> </w:t>
      </w:r>
      <w:r w:rsidRPr="00266B2B">
        <w:t>Совет депутатов городского окру</w:t>
      </w:r>
      <w:r w:rsidR="00E74FF2">
        <w:t>га Лотошино Московской области</w:t>
      </w:r>
    </w:p>
    <w:p w:rsidR="00266B2B" w:rsidRPr="00E74FF2" w:rsidRDefault="00266B2B" w:rsidP="00E74FF2">
      <w:pPr>
        <w:tabs>
          <w:tab w:val="left" w:pos="1134"/>
        </w:tabs>
        <w:jc w:val="both"/>
        <w:rPr>
          <w:b/>
        </w:rPr>
      </w:pPr>
      <w:proofErr w:type="spellStart"/>
      <w:proofErr w:type="gramStart"/>
      <w:r w:rsidRPr="00E74FF2">
        <w:rPr>
          <w:b/>
          <w:u w:val="single"/>
        </w:rPr>
        <w:t>р</w:t>
      </w:r>
      <w:proofErr w:type="spellEnd"/>
      <w:proofErr w:type="gramEnd"/>
      <w:r w:rsidRPr="00E74FF2">
        <w:rPr>
          <w:b/>
          <w:u w:val="single"/>
        </w:rPr>
        <w:t xml:space="preserve"> е </w:t>
      </w:r>
      <w:proofErr w:type="spellStart"/>
      <w:r w:rsidRPr="00E74FF2">
        <w:rPr>
          <w:b/>
          <w:u w:val="single"/>
        </w:rPr>
        <w:t>ш</w:t>
      </w:r>
      <w:proofErr w:type="spellEnd"/>
      <w:r w:rsidRPr="00E74FF2">
        <w:rPr>
          <w:b/>
          <w:u w:val="single"/>
        </w:rPr>
        <w:t xml:space="preserve"> и л:</w:t>
      </w:r>
    </w:p>
    <w:p w:rsidR="00266B2B" w:rsidRPr="00266B2B" w:rsidRDefault="00266B2B" w:rsidP="00266B2B">
      <w:pPr>
        <w:pStyle w:val="ConsPlusTitle"/>
        <w:numPr>
          <w:ilvl w:val="0"/>
          <w:numId w:val="2"/>
        </w:numPr>
        <w:tabs>
          <w:tab w:val="left" w:pos="1134"/>
          <w:tab w:val="left" w:pos="1276"/>
        </w:tabs>
        <w:ind w:left="0" w:right="-1" w:firstLine="708"/>
        <w:contextualSpacing/>
        <w:jc w:val="both"/>
        <w:rPr>
          <w:b w:val="0"/>
        </w:rPr>
      </w:pPr>
      <w:proofErr w:type="gramStart"/>
      <w:r w:rsidRPr="00266B2B">
        <w:rPr>
          <w:b w:val="0"/>
        </w:rPr>
        <w:t xml:space="preserve">Внести в решение Совета депутатов </w:t>
      </w:r>
      <w:r w:rsidR="00235935" w:rsidRPr="00235935">
        <w:rPr>
          <w:b w:val="0"/>
        </w:rPr>
        <w:t>городского округа Лотошино</w:t>
      </w:r>
      <w:r w:rsidRPr="00266B2B">
        <w:rPr>
          <w:b w:val="0"/>
        </w:rPr>
        <w:t xml:space="preserve"> Московской области от 30.03.2023 №431/50 «Об утверждении Положения о порядке передачи имущества, находящегося в собственности  городского округа Лотошино Московской области, в аренду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осуществляющим деятельность на территории Московской области, без проведения торгов</w:t>
      </w:r>
      <w:proofErr w:type="gramEnd"/>
      <w:r w:rsidRPr="00266B2B">
        <w:rPr>
          <w:b w:val="0"/>
        </w:rPr>
        <w:t>» (далее – Положение) следующее изменение:</w:t>
      </w:r>
    </w:p>
    <w:p w:rsidR="00266B2B" w:rsidRPr="00266B2B" w:rsidRDefault="00266B2B" w:rsidP="00266B2B">
      <w:pPr>
        <w:pStyle w:val="a5"/>
        <w:numPr>
          <w:ilvl w:val="1"/>
          <w:numId w:val="2"/>
        </w:numPr>
        <w:tabs>
          <w:tab w:val="left" w:pos="1134"/>
          <w:tab w:val="left" w:pos="1276"/>
        </w:tabs>
        <w:ind w:left="0" w:right="-1" w:firstLine="708"/>
        <w:jc w:val="both"/>
      </w:pPr>
      <w:r>
        <w:t xml:space="preserve"> </w:t>
      </w:r>
      <w:r w:rsidR="00A346D3">
        <w:t>Добавить к Положению</w:t>
      </w:r>
      <w:r w:rsidR="003E527B">
        <w:t xml:space="preserve"> приложение №4 «Форма договора аренды объекта недвижимого имущества и земельного участка, </w:t>
      </w:r>
      <w:proofErr w:type="gramStart"/>
      <w:r w:rsidR="003E527B">
        <w:t>находящихся</w:t>
      </w:r>
      <w:proofErr w:type="gramEnd"/>
      <w:r w:rsidR="003E527B">
        <w:t xml:space="preserve"> в муниципальной собственности городского </w:t>
      </w:r>
      <w:r w:rsidR="003E527B" w:rsidRPr="00235935">
        <w:t>округа Лотошино</w:t>
      </w:r>
      <w:r w:rsidR="003E527B" w:rsidRPr="00266B2B">
        <w:t xml:space="preserve"> Московской области</w:t>
      </w:r>
      <w:r w:rsidR="003E527B">
        <w:t xml:space="preserve">  </w:t>
      </w:r>
      <w:r w:rsidR="003E527B" w:rsidRPr="00D53294">
        <w:t>№ ________</w:t>
      </w:r>
      <w:r w:rsidR="003E527B">
        <w:t>»</w:t>
      </w:r>
      <w:r w:rsidR="00A346D3">
        <w:t>.</w:t>
      </w:r>
      <w:r w:rsidRPr="00266B2B">
        <w:t xml:space="preserve"> </w:t>
      </w:r>
    </w:p>
    <w:p w:rsidR="00266B2B" w:rsidRPr="00266B2B" w:rsidRDefault="00266B2B" w:rsidP="00266B2B">
      <w:pPr>
        <w:pStyle w:val="a5"/>
        <w:numPr>
          <w:ilvl w:val="0"/>
          <w:numId w:val="2"/>
        </w:numPr>
        <w:tabs>
          <w:tab w:val="left" w:pos="1134"/>
          <w:tab w:val="left" w:pos="1276"/>
        </w:tabs>
        <w:suppressAutoHyphens w:val="0"/>
        <w:ind w:left="0" w:right="-1" w:firstLine="708"/>
        <w:contextualSpacing/>
        <w:jc w:val="both"/>
      </w:pPr>
      <w:r w:rsidRPr="00266B2B">
        <w:t>Опубликовать настоящее решение в газете «Сельская новь» и разместить на официальном сайте администрации  городского округа Лотошино Московской области в сети «Интернет».</w:t>
      </w:r>
    </w:p>
    <w:p w:rsidR="00266B2B" w:rsidRPr="00266B2B" w:rsidRDefault="00266B2B" w:rsidP="00266B2B">
      <w:pPr>
        <w:pStyle w:val="a5"/>
        <w:numPr>
          <w:ilvl w:val="0"/>
          <w:numId w:val="2"/>
        </w:numPr>
        <w:tabs>
          <w:tab w:val="left" w:pos="1134"/>
          <w:tab w:val="left" w:pos="1276"/>
        </w:tabs>
        <w:suppressAutoHyphens w:val="0"/>
        <w:ind w:left="0" w:right="-2" w:firstLine="708"/>
        <w:contextualSpacing/>
        <w:jc w:val="both"/>
      </w:pPr>
      <w:r w:rsidRPr="00266B2B">
        <w:t>Настоящее решение вступает в силу со дня его официального опубликования.</w:t>
      </w:r>
    </w:p>
    <w:p w:rsidR="00266B2B" w:rsidRPr="000A6AD9" w:rsidRDefault="00266B2B" w:rsidP="00266B2B">
      <w:pPr>
        <w:ind w:firstLine="567"/>
        <w:jc w:val="both"/>
      </w:pPr>
    </w:p>
    <w:p w:rsidR="00266B2B" w:rsidRPr="000A6AD9" w:rsidRDefault="00266B2B" w:rsidP="00266B2B">
      <w:pPr>
        <w:ind w:firstLine="567"/>
        <w:jc w:val="both"/>
      </w:pPr>
    </w:p>
    <w:p w:rsidR="00266B2B" w:rsidRPr="000A6AD9" w:rsidRDefault="00266B2B" w:rsidP="00266B2B">
      <w:pPr>
        <w:pStyle w:val="a3"/>
        <w:rPr>
          <w:rFonts w:ascii="Times New Roman" w:hAnsi="Times New Roman"/>
          <w:sz w:val="24"/>
          <w:szCs w:val="24"/>
        </w:rPr>
      </w:pPr>
      <w:r w:rsidRPr="000A6AD9"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266B2B" w:rsidRPr="000A6AD9" w:rsidRDefault="00266B2B" w:rsidP="00266B2B">
      <w:r w:rsidRPr="000A6AD9">
        <w:t xml:space="preserve">городского округа Лотошино                                                          </w:t>
      </w:r>
      <w:r w:rsidR="00A346D3">
        <w:tab/>
      </w:r>
      <w:r w:rsidR="00A346D3">
        <w:tab/>
      </w:r>
      <w:r w:rsidR="00A346D3">
        <w:tab/>
      </w:r>
      <w:r w:rsidRPr="000A6AD9">
        <w:t xml:space="preserve">И.О. </w:t>
      </w:r>
      <w:proofErr w:type="spellStart"/>
      <w:r w:rsidRPr="000A6AD9">
        <w:t>Круль</w:t>
      </w:r>
      <w:proofErr w:type="spellEnd"/>
    </w:p>
    <w:p w:rsidR="00266B2B" w:rsidRPr="000A6AD9" w:rsidRDefault="00266B2B" w:rsidP="00266B2B"/>
    <w:p w:rsidR="00266B2B" w:rsidRPr="000A6AD9" w:rsidRDefault="00266B2B" w:rsidP="00266B2B">
      <w:pPr>
        <w:pStyle w:val="a3"/>
        <w:rPr>
          <w:rFonts w:ascii="Times New Roman" w:hAnsi="Times New Roman"/>
          <w:sz w:val="24"/>
          <w:szCs w:val="24"/>
        </w:rPr>
      </w:pPr>
      <w:r w:rsidRPr="000A6AD9">
        <w:rPr>
          <w:rFonts w:ascii="Times New Roman" w:hAnsi="Times New Roman"/>
          <w:sz w:val="24"/>
          <w:szCs w:val="24"/>
        </w:rPr>
        <w:t xml:space="preserve">Глава городского округа </w:t>
      </w:r>
    </w:p>
    <w:p w:rsidR="00266B2B" w:rsidRPr="000A6AD9" w:rsidRDefault="00266B2B" w:rsidP="00266B2B">
      <w:pPr>
        <w:pStyle w:val="a3"/>
        <w:rPr>
          <w:rFonts w:ascii="Times New Roman" w:hAnsi="Times New Roman"/>
          <w:sz w:val="24"/>
          <w:szCs w:val="24"/>
        </w:rPr>
      </w:pPr>
      <w:r w:rsidRPr="000A6AD9">
        <w:rPr>
          <w:rFonts w:ascii="Times New Roman" w:hAnsi="Times New Roman"/>
          <w:sz w:val="24"/>
          <w:szCs w:val="24"/>
        </w:rPr>
        <w:t xml:space="preserve">Лотошино                                                                                          </w:t>
      </w:r>
      <w:r w:rsidR="00A346D3">
        <w:rPr>
          <w:rFonts w:ascii="Times New Roman" w:hAnsi="Times New Roman"/>
          <w:sz w:val="24"/>
          <w:szCs w:val="24"/>
        </w:rPr>
        <w:tab/>
      </w:r>
      <w:r w:rsidR="00A346D3">
        <w:rPr>
          <w:rFonts w:ascii="Times New Roman" w:hAnsi="Times New Roman"/>
          <w:sz w:val="24"/>
          <w:szCs w:val="24"/>
        </w:rPr>
        <w:tab/>
      </w:r>
      <w:r w:rsidR="00A346D3">
        <w:rPr>
          <w:rFonts w:ascii="Times New Roman" w:hAnsi="Times New Roman"/>
          <w:sz w:val="24"/>
          <w:szCs w:val="24"/>
        </w:rPr>
        <w:tab/>
      </w:r>
      <w:r w:rsidRPr="000A6AD9">
        <w:rPr>
          <w:rFonts w:ascii="Times New Roman" w:hAnsi="Times New Roman"/>
          <w:sz w:val="24"/>
          <w:szCs w:val="24"/>
        </w:rPr>
        <w:t xml:space="preserve">Е.Л. </w:t>
      </w:r>
      <w:proofErr w:type="spellStart"/>
      <w:r w:rsidRPr="000A6AD9">
        <w:rPr>
          <w:rFonts w:ascii="Times New Roman" w:hAnsi="Times New Roman"/>
          <w:sz w:val="24"/>
          <w:szCs w:val="24"/>
        </w:rPr>
        <w:t>Долгасова</w:t>
      </w:r>
      <w:proofErr w:type="spellEnd"/>
    </w:p>
    <w:p w:rsidR="00266B2B" w:rsidRPr="000A6AD9" w:rsidRDefault="00266B2B" w:rsidP="00266B2B">
      <w:pPr>
        <w:pStyle w:val="a3"/>
        <w:rPr>
          <w:rFonts w:ascii="Times New Roman" w:hAnsi="Times New Roman"/>
          <w:sz w:val="24"/>
          <w:szCs w:val="24"/>
        </w:rPr>
      </w:pPr>
    </w:p>
    <w:p w:rsidR="00877AD8" w:rsidRDefault="00266B2B" w:rsidP="004F49D5">
      <w:pPr>
        <w:jc w:val="both"/>
      </w:pPr>
      <w:proofErr w:type="gramStart"/>
      <w:r w:rsidRPr="00A777B1">
        <w:t xml:space="preserve">Разослать: депутатам – </w:t>
      </w:r>
      <w:r>
        <w:t>20</w:t>
      </w:r>
      <w:r w:rsidRPr="00A777B1">
        <w:t xml:space="preserve"> экз., Комитету по управлению имуществом – </w:t>
      </w:r>
      <w:r>
        <w:t>4</w:t>
      </w:r>
      <w:r w:rsidRPr="00A777B1">
        <w:t xml:space="preserve"> экз. (заверенных), прокурору, </w:t>
      </w:r>
      <w:r>
        <w:t>ГАУ МО «</w:t>
      </w:r>
      <w:r w:rsidRPr="006D4590">
        <w:t xml:space="preserve">Издательский дом </w:t>
      </w:r>
      <w:r>
        <w:t>«</w:t>
      </w:r>
      <w:r w:rsidRPr="006D4590">
        <w:t>Подмосковье</w:t>
      </w:r>
      <w:r>
        <w:t>»</w:t>
      </w:r>
      <w:r w:rsidRPr="006D4590">
        <w:t xml:space="preserve">, </w:t>
      </w:r>
      <w:r w:rsidRPr="00A777B1">
        <w:t>юридическому отделу, в дело.</w:t>
      </w:r>
      <w:proofErr w:type="gramEnd"/>
    </w:p>
    <w:p w:rsidR="00A346D3" w:rsidRDefault="00A346D3" w:rsidP="004F49D5">
      <w:pPr>
        <w:jc w:val="both"/>
      </w:pPr>
    </w:p>
    <w:p w:rsidR="00A346D3" w:rsidRDefault="00A346D3" w:rsidP="00A346D3">
      <w:pPr>
        <w:ind w:firstLine="5040"/>
      </w:pPr>
    </w:p>
    <w:p w:rsidR="00A346D3" w:rsidRDefault="00A346D3" w:rsidP="00A346D3">
      <w:pPr>
        <w:ind w:firstLine="5040"/>
      </w:pPr>
    </w:p>
    <w:p w:rsidR="00A346D3" w:rsidRDefault="00A346D3" w:rsidP="00A346D3">
      <w:pPr>
        <w:ind w:firstLine="5040"/>
      </w:pPr>
    </w:p>
    <w:p w:rsidR="00A346D3" w:rsidRDefault="00A346D3" w:rsidP="00A346D3">
      <w:pPr>
        <w:ind w:firstLine="5040"/>
      </w:pPr>
    </w:p>
    <w:p w:rsidR="00B86016" w:rsidRDefault="00B86016" w:rsidP="00A346D3">
      <w:pPr>
        <w:ind w:firstLine="5040"/>
      </w:pPr>
    </w:p>
    <w:p w:rsidR="00A346D3" w:rsidRDefault="00A346D3" w:rsidP="00A346D3">
      <w:pPr>
        <w:ind w:firstLine="5040"/>
      </w:pPr>
    </w:p>
    <w:p w:rsidR="00A346D3" w:rsidRPr="00A346D3" w:rsidRDefault="00A346D3" w:rsidP="00A346D3">
      <w:pPr>
        <w:ind w:firstLine="5040"/>
      </w:pPr>
      <w:r>
        <w:tab/>
      </w:r>
      <w:r w:rsidRPr="00A346D3">
        <w:t>Приложение к решению Совета</w:t>
      </w:r>
    </w:p>
    <w:p w:rsidR="00A346D3" w:rsidRPr="00A346D3" w:rsidRDefault="00A346D3" w:rsidP="00A346D3">
      <w:pPr>
        <w:pStyle w:val="a3"/>
        <w:ind w:firstLine="5245"/>
        <w:jc w:val="both"/>
        <w:rPr>
          <w:rFonts w:ascii="Times New Roman" w:hAnsi="Times New Roman"/>
          <w:sz w:val="24"/>
          <w:szCs w:val="24"/>
        </w:rPr>
      </w:pPr>
      <w:r w:rsidRPr="00A346D3">
        <w:rPr>
          <w:rFonts w:ascii="Times New Roman" w:hAnsi="Times New Roman"/>
          <w:sz w:val="24"/>
          <w:szCs w:val="24"/>
        </w:rPr>
        <w:tab/>
        <w:t xml:space="preserve">депутатов городского округа Лотошино </w:t>
      </w:r>
    </w:p>
    <w:p w:rsidR="00A346D3" w:rsidRPr="00A346D3" w:rsidRDefault="00A346D3" w:rsidP="00A346D3">
      <w:pPr>
        <w:pStyle w:val="a3"/>
        <w:ind w:firstLine="5245"/>
        <w:jc w:val="both"/>
        <w:rPr>
          <w:rFonts w:ascii="Times New Roman" w:hAnsi="Times New Roman"/>
          <w:sz w:val="24"/>
          <w:szCs w:val="24"/>
        </w:rPr>
      </w:pPr>
      <w:r w:rsidRPr="00A346D3">
        <w:rPr>
          <w:rFonts w:ascii="Times New Roman" w:hAnsi="Times New Roman"/>
          <w:sz w:val="24"/>
          <w:szCs w:val="24"/>
        </w:rPr>
        <w:tab/>
        <w:t>Московской области</w:t>
      </w:r>
    </w:p>
    <w:p w:rsidR="00A346D3" w:rsidRPr="00A346D3" w:rsidRDefault="00A346D3" w:rsidP="00A346D3">
      <w:pPr>
        <w:pStyle w:val="a3"/>
        <w:ind w:firstLine="5245"/>
        <w:jc w:val="both"/>
        <w:rPr>
          <w:rFonts w:ascii="Times New Roman" w:hAnsi="Times New Roman"/>
          <w:sz w:val="24"/>
          <w:szCs w:val="24"/>
        </w:rPr>
      </w:pPr>
      <w:r w:rsidRPr="00A346D3">
        <w:rPr>
          <w:rFonts w:ascii="Times New Roman" w:hAnsi="Times New Roman"/>
          <w:sz w:val="24"/>
          <w:szCs w:val="24"/>
        </w:rPr>
        <w:tab/>
        <w:t>от _____________ № ________</w:t>
      </w:r>
    </w:p>
    <w:p w:rsidR="00A346D3" w:rsidRDefault="00A346D3" w:rsidP="00A346D3">
      <w:pPr>
        <w:jc w:val="both"/>
      </w:pPr>
    </w:p>
    <w:p w:rsidR="00A346D3" w:rsidRDefault="00A346D3" w:rsidP="00A346D3">
      <w:pPr>
        <w:jc w:val="both"/>
      </w:pPr>
    </w:p>
    <w:p w:rsidR="00A346D3" w:rsidRPr="00A346D3" w:rsidRDefault="00A346D3" w:rsidP="00A346D3">
      <w:pPr>
        <w:ind w:firstLine="5040"/>
      </w:pPr>
      <w:r>
        <w:tab/>
      </w:r>
      <w:r w:rsidRPr="00A346D3">
        <w:t xml:space="preserve">Приложение </w:t>
      </w:r>
      <w:r>
        <w:t xml:space="preserve">№4 </w:t>
      </w:r>
      <w:r w:rsidRPr="00A346D3">
        <w:t>к решению Совета</w:t>
      </w:r>
    </w:p>
    <w:p w:rsidR="00A346D3" w:rsidRPr="00A346D3" w:rsidRDefault="00A346D3" w:rsidP="00A346D3">
      <w:pPr>
        <w:pStyle w:val="a3"/>
        <w:ind w:firstLine="5245"/>
        <w:jc w:val="both"/>
        <w:rPr>
          <w:rFonts w:ascii="Times New Roman" w:hAnsi="Times New Roman"/>
          <w:sz w:val="24"/>
          <w:szCs w:val="24"/>
        </w:rPr>
      </w:pPr>
      <w:r w:rsidRPr="00A346D3">
        <w:rPr>
          <w:rFonts w:ascii="Times New Roman" w:hAnsi="Times New Roman"/>
          <w:sz w:val="24"/>
          <w:szCs w:val="24"/>
        </w:rPr>
        <w:tab/>
        <w:t xml:space="preserve">депутатов городского округа Лотошино </w:t>
      </w:r>
    </w:p>
    <w:p w:rsidR="00A346D3" w:rsidRPr="00A346D3" w:rsidRDefault="00A346D3" w:rsidP="00A346D3">
      <w:pPr>
        <w:pStyle w:val="a3"/>
        <w:ind w:firstLine="5245"/>
        <w:jc w:val="both"/>
        <w:rPr>
          <w:rFonts w:ascii="Times New Roman" w:hAnsi="Times New Roman"/>
          <w:sz w:val="24"/>
          <w:szCs w:val="24"/>
        </w:rPr>
      </w:pPr>
      <w:r w:rsidRPr="00A346D3">
        <w:rPr>
          <w:rFonts w:ascii="Times New Roman" w:hAnsi="Times New Roman"/>
          <w:sz w:val="24"/>
          <w:szCs w:val="24"/>
        </w:rPr>
        <w:tab/>
        <w:t>Московской области</w:t>
      </w:r>
    </w:p>
    <w:p w:rsidR="00A346D3" w:rsidRPr="00A346D3" w:rsidRDefault="00A346D3" w:rsidP="00A346D3">
      <w:pPr>
        <w:pStyle w:val="a3"/>
        <w:ind w:firstLine="5245"/>
        <w:jc w:val="both"/>
        <w:rPr>
          <w:rFonts w:ascii="Times New Roman" w:hAnsi="Times New Roman"/>
          <w:sz w:val="24"/>
          <w:szCs w:val="24"/>
        </w:rPr>
      </w:pPr>
      <w:r w:rsidRPr="00A346D3">
        <w:rPr>
          <w:rFonts w:ascii="Times New Roman" w:hAnsi="Times New Roman"/>
          <w:sz w:val="24"/>
          <w:szCs w:val="24"/>
        </w:rPr>
        <w:tab/>
        <w:t xml:space="preserve">от </w:t>
      </w:r>
      <w:r>
        <w:rPr>
          <w:rFonts w:ascii="Times New Roman" w:hAnsi="Times New Roman"/>
          <w:sz w:val="24"/>
          <w:szCs w:val="24"/>
        </w:rPr>
        <w:t>30.03.2023</w:t>
      </w:r>
      <w:r w:rsidRPr="00A346D3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431/50</w:t>
      </w:r>
    </w:p>
    <w:p w:rsidR="00A346D3" w:rsidRDefault="00A346D3" w:rsidP="00A346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346D3" w:rsidRDefault="00A346D3" w:rsidP="00A346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346D3" w:rsidRDefault="00A346D3" w:rsidP="00A346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A346D3" w:rsidRDefault="00A346D3" w:rsidP="00A346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D53294">
        <w:rPr>
          <w:rFonts w:ascii="Times New Roman" w:hAnsi="Times New Roman" w:cs="Times New Roman"/>
          <w:sz w:val="24"/>
          <w:szCs w:val="24"/>
        </w:rPr>
        <w:t xml:space="preserve">аренды </w:t>
      </w:r>
      <w:r>
        <w:rPr>
          <w:rFonts w:ascii="Times New Roman" w:hAnsi="Times New Roman" w:cs="Times New Roman"/>
          <w:sz w:val="24"/>
          <w:szCs w:val="24"/>
        </w:rPr>
        <w:t xml:space="preserve">объекта </w:t>
      </w:r>
      <w:r w:rsidRPr="00D53294">
        <w:rPr>
          <w:rFonts w:ascii="Times New Roman" w:hAnsi="Times New Roman" w:cs="Times New Roman"/>
          <w:sz w:val="24"/>
          <w:szCs w:val="24"/>
        </w:rPr>
        <w:t>недвижимого имущества</w:t>
      </w:r>
      <w:r>
        <w:rPr>
          <w:rFonts w:ascii="Times New Roman" w:hAnsi="Times New Roman" w:cs="Times New Roman"/>
          <w:sz w:val="24"/>
          <w:szCs w:val="24"/>
        </w:rPr>
        <w:t xml:space="preserve"> и земельного участка</w:t>
      </w:r>
      <w:r w:rsidRPr="00D5329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346D3" w:rsidRDefault="00A346D3" w:rsidP="00A346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53294">
        <w:rPr>
          <w:rFonts w:ascii="Times New Roman" w:hAnsi="Times New Roman" w:cs="Times New Roman"/>
          <w:sz w:val="24"/>
          <w:szCs w:val="24"/>
        </w:rPr>
        <w:t>находящ</w:t>
      </w:r>
      <w:r>
        <w:rPr>
          <w:rFonts w:ascii="Times New Roman" w:hAnsi="Times New Roman" w:cs="Times New Roman"/>
          <w:sz w:val="24"/>
          <w:szCs w:val="24"/>
        </w:rPr>
        <w:t>ихся</w:t>
      </w:r>
      <w:proofErr w:type="gramEnd"/>
      <w:r w:rsidRPr="00D53294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sz w:val="24"/>
          <w:szCs w:val="24"/>
        </w:rPr>
        <w:t>муниципальной собственности</w:t>
      </w:r>
    </w:p>
    <w:p w:rsidR="00A346D3" w:rsidRDefault="00A346D3" w:rsidP="00A346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41770">
        <w:rPr>
          <w:rFonts w:ascii="Times New Roman" w:eastAsia="Times New Roman" w:hAnsi="Times New Roman"/>
          <w:sz w:val="24"/>
          <w:szCs w:val="24"/>
        </w:rPr>
        <w:t>городского округа</w:t>
      </w:r>
      <w:r>
        <w:rPr>
          <w:rFonts w:ascii="Times New Roman" w:eastAsia="Times New Roman" w:hAnsi="Times New Roman"/>
          <w:sz w:val="24"/>
          <w:szCs w:val="24"/>
        </w:rPr>
        <w:t xml:space="preserve"> Лотошино Московской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sz w:val="24"/>
          <w:szCs w:val="24"/>
        </w:rPr>
        <w:t>№ ________</w:t>
      </w:r>
    </w:p>
    <w:p w:rsidR="00A346D3" w:rsidRDefault="00A346D3" w:rsidP="00A346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346D3" w:rsidRPr="001A68E8" w:rsidRDefault="00A346D3" w:rsidP="00A34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1A68E8">
        <w:rPr>
          <w:rFonts w:ascii="Courier New" w:hAnsi="Courier New" w:cs="Courier New"/>
          <w:sz w:val="20"/>
          <w:szCs w:val="20"/>
        </w:rPr>
        <w:t> </w:t>
      </w:r>
    </w:p>
    <w:p w:rsidR="00A346D3" w:rsidRPr="00D53294" w:rsidRDefault="00A346D3" w:rsidP="00A34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р.</w:t>
      </w:r>
      <w:r w:rsidRPr="00710CB4">
        <w:t>п. Лотошино</w:t>
      </w:r>
      <w:r w:rsidRPr="00EE0081">
        <w:t xml:space="preserve"> Московская область                   </w:t>
      </w:r>
      <w:r>
        <w:t xml:space="preserve">                             </w:t>
      </w:r>
      <w:r w:rsidRPr="00D53294">
        <w:t>«___» __________ 20___ года</w:t>
      </w:r>
    </w:p>
    <w:p w:rsidR="00A346D3" w:rsidRPr="00D53294" w:rsidRDefault="00A346D3" w:rsidP="00A346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46D3" w:rsidRPr="00F45083" w:rsidRDefault="00A346D3" w:rsidP="00A346D3">
      <w:pPr>
        <w:autoSpaceDE w:val="0"/>
        <w:autoSpaceDN w:val="0"/>
        <w:adjustRightInd w:val="0"/>
        <w:ind w:right="-1" w:firstLine="720"/>
        <w:rPr>
          <w:b/>
        </w:rPr>
      </w:pPr>
      <w:bookmarkStart w:id="1" w:name="_Hlk117671757"/>
      <w:bookmarkStart w:id="2" w:name="_Hlk122703617"/>
      <w:r w:rsidRPr="00F45083">
        <w:rPr>
          <w:b/>
        </w:rPr>
        <w:t>Вариант 1 (с физическим лицом):</w:t>
      </w:r>
    </w:p>
    <w:p w:rsidR="00A346D3" w:rsidRPr="00F45083" w:rsidRDefault="00A346D3" w:rsidP="00A346D3">
      <w:pPr>
        <w:autoSpaceDE w:val="0"/>
        <w:autoSpaceDN w:val="0"/>
        <w:adjustRightInd w:val="0"/>
        <w:ind w:right="-1" w:firstLine="720"/>
        <w:rPr>
          <w:b/>
        </w:rPr>
      </w:pPr>
    </w:p>
    <w:p w:rsidR="00A346D3" w:rsidRPr="00A346D3" w:rsidRDefault="00A346D3" w:rsidP="00A346D3">
      <w:pPr>
        <w:autoSpaceDE w:val="0"/>
        <w:autoSpaceDN w:val="0"/>
        <w:adjustRightInd w:val="0"/>
        <w:ind w:right="-1" w:firstLine="720"/>
        <w:jc w:val="both"/>
      </w:pPr>
      <w:r w:rsidRPr="00A346D3">
        <w:rPr>
          <w:b/>
        </w:rPr>
        <w:t>Комитет по управлению имуществом администрации городского округа Лотошино Московской области</w:t>
      </w:r>
      <w:r w:rsidRPr="00A346D3">
        <w:t xml:space="preserve">, зарегистрирован 04.12.1991 Исполнительным комитетом районного Совета народных депутатов Лотошинского района за № 359/15, ОГРН 1025007373951, ИНН 5071000888, КПП 507101001, адрес постоянно действующего исполнительного органа: 143800, Россия, Московская область, </w:t>
      </w:r>
      <w:proofErr w:type="spellStart"/>
      <w:r w:rsidRPr="00A346D3">
        <w:t>рп</w:t>
      </w:r>
      <w:proofErr w:type="spellEnd"/>
      <w:r w:rsidRPr="00A346D3">
        <w:t xml:space="preserve">. </w:t>
      </w:r>
      <w:proofErr w:type="gramStart"/>
      <w:r w:rsidRPr="00A346D3">
        <w:t>Лотошино, ул. Центральная, д.18, действующий от имени муниципального образования «Городской округ Лотошино Московской области»</w:t>
      </w:r>
      <w:r w:rsidRPr="00A346D3">
        <w:rPr>
          <w:rFonts w:eastAsia="MS Mincho"/>
        </w:rPr>
        <w:t xml:space="preserve"> на основании Положения о Комитете по управлению имуществом администрации </w:t>
      </w:r>
      <w:r w:rsidRPr="00A346D3">
        <w:rPr>
          <w:bCs/>
        </w:rPr>
        <w:t>городского округа Лотошино</w:t>
      </w:r>
      <w:r w:rsidRPr="00A346D3">
        <w:rPr>
          <w:rFonts w:eastAsia="MS Mincho"/>
        </w:rPr>
        <w:t xml:space="preserve"> Московской области, утвержденного Решением Совета депутатов </w:t>
      </w:r>
      <w:r w:rsidRPr="00A346D3">
        <w:rPr>
          <w:bCs/>
        </w:rPr>
        <w:t>городского округа Лотошино</w:t>
      </w:r>
      <w:r w:rsidRPr="00A346D3">
        <w:rPr>
          <w:rFonts w:eastAsia="MS Mincho"/>
        </w:rPr>
        <w:t xml:space="preserve"> Московской области от 17.09.2019 № 14/2</w:t>
      </w:r>
      <w:r w:rsidRPr="00A346D3">
        <w:t xml:space="preserve">, </w:t>
      </w:r>
      <w:r w:rsidRPr="00A346D3">
        <w:rPr>
          <w:bCs/>
          <w:color w:val="000000" w:themeColor="text1"/>
        </w:rPr>
        <w:t>в лице</w:t>
      </w:r>
      <w:r w:rsidRPr="00A346D3">
        <w:t xml:space="preserve"> _____________, </w:t>
      </w:r>
      <w:proofErr w:type="spellStart"/>
      <w:r w:rsidRPr="00A346D3">
        <w:t>действующ</w:t>
      </w:r>
      <w:proofErr w:type="spellEnd"/>
      <w:r w:rsidRPr="00A346D3">
        <w:t xml:space="preserve">___ на основании ______________________, с одной стороны </w:t>
      </w:r>
      <w:r w:rsidRPr="00A346D3">
        <w:rPr>
          <w:bCs/>
          <w:color w:val="000000" w:themeColor="text1"/>
        </w:rPr>
        <w:t>именуемое в дальнейшем «Арендодатель»</w:t>
      </w:r>
      <w:r w:rsidRPr="00A346D3">
        <w:t xml:space="preserve">, и </w:t>
      </w:r>
      <w:proofErr w:type="gramEnd"/>
    </w:p>
    <w:p w:rsidR="00A346D3" w:rsidRPr="00A346D3" w:rsidRDefault="00A346D3" w:rsidP="00A346D3">
      <w:pPr>
        <w:autoSpaceDE w:val="0"/>
        <w:autoSpaceDN w:val="0"/>
        <w:adjustRightInd w:val="0"/>
        <w:ind w:right="-1" w:firstLine="720"/>
        <w:jc w:val="both"/>
      </w:pPr>
      <w:proofErr w:type="gramStart"/>
      <w:r w:rsidRPr="00A346D3">
        <w:rPr>
          <w:b/>
        </w:rPr>
        <w:t xml:space="preserve">ФИО </w:t>
      </w:r>
      <w:r w:rsidRPr="00A346D3">
        <w:t xml:space="preserve">_______________, ___________ года рождения, документ, удостоверяющий личность ________________, паспортные данные (серия _____, </w:t>
      </w:r>
      <w:proofErr w:type="spellStart"/>
      <w:r w:rsidRPr="00A346D3">
        <w:t>номер______</w:t>
      </w:r>
      <w:proofErr w:type="spellEnd"/>
      <w:r w:rsidRPr="00A346D3">
        <w:t>, дата выдачи ____________, кем выдан ______________), зарегистрированный (</w:t>
      </w:r>
      <w:proofErr w:type="spellStart"/>
      <w:r w:rsidRPr="00A346D3">
        <w:t>ая</w:t>
      </w:r>
      <w:proofErr w:type="spellEnd"/>
      <w:r w:rsidRPr="00A346D3">
        <w:t xml:space="preserve">) по адресу: _____, именуемый в дальнейшем </w:t>
      </w:r>
      <w:r w:rsidRPr="00A346D3">
        <w:rPr>
          <w:bCs/>
        </w:rPr>
        <w:t xml:space="preserve">«Арендатор», </w:t>
      </w:r>
      <w:r w:rsidRPr="00A346D3">
        <w:t xml:space="preserve">с другой стороны, вместе именуемые в дальнейшем «Стороны», </w:t>
      </w:r>
      <w:bookmarkEnd w:id="1"/>
      <w:bookmarkEnd w:id="2"/>
      <w:r w:rsidRPr="00A346D3">
        <w:t>заключили настоящий Договор (далее – Договор) о нижеследующем.</w:t>
      </w:r>
      <w:proofErr w:type="gramEnd"/>
    </w:p>
    <w:p w:rsidR="00A346D3" w:rsidRPr="00F45083" w:rsidRDefault="00A346D3" w:rsidP="00A346D3">
      <w:pPr>
        <w:autoSpaceDE w:val="0"/>
        <w:autoSpaceDN w:val="0"/>
        <w:adjustRightInd w:val="0"/>
        <w:ind w:right="-1" w:firstLine="720"/>
        <w:jc w:val="both"/>
        <w:rPr>
          <w:color w:val="000000" w:themeColor="text1"/>
        </w:rPr>
      </w:pPr>
    </w:p>
    <w:p w:rsidR="00A346D3" w:rsidRPr="00F45083" w:rsidRDefault="00A346D3" w:rsidP="00A346D3">
      <w:pPr>
        <w:autoSpaceDE w:val="0"/>
        <w:autoSpaceDN w:val="0"/>
        <w:adjustRightInd w:val="0"/>
        <w:ind w:firstLine="708"/>
        <w:jc w:val="both"/>
        <w:rPr>
          <w:b/>
          <w:sz w:val="22"/>
          <w:szCs w:val="22"/>
        </w:rPr>
      </w:pPr>
      <w:r w:rsidRPr="00F45083">
        <w:rPr>
          <w:b/>
        </w:rPr>
        <w:t>Вариант 2</w:t>
      </w:r>
      <w:r w:rsidRPr="00F45083">
        <w:rPr>
          <w:b/>
          <w:sz w:val="22"/>
          <w:szCs w:val="22"/>
        </w:rPr>
        <w:t xml:space="preserve"> (</w:t>
      </w:r>
      <w:r w:rsidRPr="00F45083">
        <w:rPr>
          <w:b/>
        </w:rPr>
        <w:t>с юридическим лицом и ИП</w:t>
      </w:r>
      <w:r w:rsidRPr="00F45083">
        <w:rPr>
          <w:b/>
          <w:sz w:val="22"/>
          <w:szCs w:val="22"/>
        </w:rPr>
        <w:t>):</w:t>
      </w:r>
    </w:p>
    <w:p w:rsidR="00A346D3" w:rsidRDefault="00B86016" w:rsidP="00A346D3">
      <w:pPr>
        <w:autoSpaceDE w:val="0"/>
        <w:autoSpaceDN w:val="0"/>
        <w:adjustRightInd w:val="0"/>
        <w:ind w:right="-1" w:firstLine="720"/>
        <w:jc w:val="both"/>
      </w:pPr>
      <w:r w:rsidRPr="00A346D3">
        <w:rPr>
          <w:b/>
        </w:rPr>
        <w:t>Комитет по управлению имуществом администрации городского округа Лотошино Московской области</w:t>
      </w:r>
      <w:r w:rsidRPr="00A346D3">
        <w:t xml:space="preserve">, зарегистрирован 04.12.1991 Исполнительным комитетом районного Совета народных депутатов Лотошинского района за № 359/15, ОГРН 1025007373951, ИНН 5071000888, КПП 507101001, адрес постоянно действующего исполнительного органа: 143800, Россия, Московская область, </w:t>
      </w:r>
      <w:proofErr w:type="spellStart"/>
      <w:r w:rsidRPr="00A346D3">
        <w:t>рп</w:t>
      </w:r>
      <w:proofErr w:type="spellEnd"/>
      <w:r w:rsidRPr="00A346D3">
        <w:t xml:space="preserve">. </w:t>
      </w:r>
      <w:proofErr w:type="gramStart"/>
      <w:r w:rsidRPr="00A346D3">
        <w:t>Лотошино, ул. Центральная, д.18, действующий от имени муниципального образования «Городской округ Лотошино Московской области»</w:t>
      </w:r>
      <w:r w:rsidRPr="00A346D3">
        <w:rPr>
          <w:rFonts w:eastAsia="MS Mincho"/>
        </w:rPr>
        <w:t xml:space="preserve"> на основании Положения о Комитете по управлению имуществом администрации </w:t>
      </w:r>
      <w:r w:rsidRPr="00A346D3">
        <w:rPr>
          <w:bCs/>
        </w:rPr>
        <w:t>городского округа Лотошино</w:t>
      </w:r>
      <w:r w:rsidRPr="00A346D3">
        <w:rPr>
          <w:rFonts w:eastAsia="MS Mincho"/>
        </w:rPr>
        <w:t xml:space="preserve"> Московской области, утвержденного Решением Совета депутатов </w:t>
      </w:r>
      <w:r w:rsidRPr="00A346D3">
        <w:rPr>
          <w:bCs/>
        </w:rPr>
        <w:t>городского округа Лотошино</w:t>
      </w:r>
      <w:r w:rsidRPr="00A346D3">
        <w:rPr>
          <w:rFonts w:eastAsia="MS Mincho"/>
        </w:rPr>
        <w:t xml:space="preserve"> Московской области от 17.09.2019 № 14/2</w:t>
      </w:r>
      <w:r w:rsidR="00A346D3" w:rsidRPr="00F45083">
        <w:t xml:space="preserve">, в лице _____________, </w:t>
      </w:r>
      <w:proofErr w:type="spellStart"/>
      <w:r w:rsidR="00A346D3" w:rsidRPr="00F45083">
        <w:t>действующ</w:t>
      </w:r>
      <w:proofErr w:type="spellEnd"/>
      <w:r w:rsidR="00A346D3">
        <w:t>____</w:t>
      </w:r>
      <w:r w:rsidR="00A346D3" w:rsidRPr="00F45083">
        <w:t xml:space="preserve"> на основании ______________________, именуемое в дальнейшем </w:t>
      </w:r>
      <w:r w:rsidR="00A346D3" w:rsidRPr="00F45083">
        <w:rPr>
          <w:bCs/>
          <w:color w:val="000000" w:themeColor="text1"/>
        </w:rPr>
        <w:t>«</w:t>
      </w:r>
      <w:r w:rsidR="00A346D3">
        <w:rPr>
          <w:bCs/>
          <w:color w:val="000000" w:themeColor="text1"/>
        </w:rPr>
        <w:t xml:space="preserve">Арендодатель» </w:t>
      </w:r>
      <w:r w:rsidR="00A346D3" w:rsidRPr="00F45083">
        <w:t xml:space="preserve">с одной стороны, и </w:t>
      </w:r>
      <w:bookmarkStart w:id="3" w:name="_Hlk110934467"/>
      <w:proofErr w:type="gramEnd"/>
    </w:p>
    <w:p w:rsidR="00A346D3" w:rsidRPr="00F45083" w:rsidRDefault="00A346D3" w:rsidP="00A346D3">
      <w:pPr>
        <w:autoSpaceDE w:val="0"/>
        <w:autoSpaceDN w:val="0"/>
        <w:adjustRightInd w:val="0"/>
        <w:ind w:right="-1" w:firstLine="720"/>
        <w:jc w:val="both"/>
      </w:pPr>
      <w:proofErr w:type="gramStart"/>
      <w:r w:rsidRPr="00F45083">
        <w:rPr>
          <w:b/>
          <w:bCs/>
        </w:rPr>
        <w:t xml:space="preserve">____________________________ </w:t>
      </w:r>
      <w:bookmarkEnd w:id="3"/>
      <w:r w:rsidRPr="00F45083">
        <w:t>(ИНН</w:t>
      </w:r>
      <w:r w:rsidRPr="00F45083">
        <w:rPr>
          <w:rFonts w:eastAsia="Calibri"/>
        </w:rPr>
        <w:t xml:space="preserve"> </w:t>
      </w:r>
      <w:r w:rsidRPr="00F45083">
        <w:t xml:space="preserve">_______, ОГРН _________, КПП ________), </w:t>
      </w:r>
      <w:r w:rsidRPr="009E10B9">
        <w:t xml:space="preserve"> адрес юридического лица</w:t>
      </w:r>
      <w:r w:rsidRPr="00F45083">
        <w:t xml:space="preserve">: ___________, в </w:t>
      </w:r>
      <w:proofErr w:type="spellStart"/>
      <w:r w:rsidRPr="00F45083">
        <w:t>лице___________</w:t>
      </w:r>
      <w:proofErr w:type="spellEnd"/>
      <w:r w:rsidRPr="00F45083">
        <w:t>, действующего на основании _____________/Индивидуальный предприниматель (ОГРНИП ______________, ИНН ___________________)</w:t>
      </w:r>
      <w:r w:rsidRPr="00F45083">
        <w:rPr>
          <w:sz w:val="22"/>
          <w:szCs w:val="22"/>
        </w:rPr>
        <w:t>, зарегистрированный (</w:t>
      </w:r>
      <w:proofErr w:type="spellStart"/>
      <w:r w:rsidRPr="00F45083">
        <w:rPr>
          <w:sz w:val="22"/>
          <w:szCs w:val="22"/>
        </w:rPr>
        <w:t>ая</w:t>
      </w:r>
      <w:proofErr w:type="spellEnd"/>
      <w:r w:rsidRPr="00F45083">
        <w:rPr>
          <w:sz w:val="22"/>
          <w:szCs w:val="22"/>
        </w:rPr>
        <w:t>) по адресу: _____,</w:t>
      </w:r>
      <w:r w:rsidRPr="00F45083">
        <w:t xml:space="preserve"> именуемый в дальнейшем </w:t>
      </w:r>
      <w:r w:rsidRPr="00F45083">
        <w:rPr>
          <w:bCs/>
        </w:rPr>
        <w:lastRenderedPageBreak/>
        <w:t>«</w:t>
      </w:r>
      <w:r>
        <w:rPr>
          <w:bCs/>
        </w:rPr>
        <w:t>Арендатор</w:t>
      </w:r>
      <w:r w:rsidRPr="00F45083">
        <w:rPr>
          <w:bCs/>
        </w:rPr>
        <w:t xml:space="preserve">», </w:t>
      </w:r>
      <w:r w:rsidRPr="00F45083">
        <w:t>с другой стороны, вместе именуемые в дальнейшем «Стороны», заключили настоящий Договор (далее – Договор) о нижеследующем.</w:t>
      </w:r>
      <w:proofErr w:type="gramEnd"/>
    </w:p>
    <w:p w:rsidR="00A346D3" w:rsidRDefault="00A346D3" w:rsidP="00A346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46D3" w:rsidRPr="00D53294" w:rsidRDefault="00A346D3" w:rsidP="00A346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b/>
          <w:sz w:val="24"/>
          <w:szCs w:val="24"/>
        </w:rPr>
        <w:t>1. Предмет и цель Договора</w:t>
      </w:r>
    </w:p>
    <w:p w:rsidR="00A346D3" w:rsidRPr="00D53294" w:rsidRDefault="00A346D3" w:rsidP="00A346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46D3" w:rsidRDefault="00A346D3" w:rsidP="00A346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1.1. Арендодатель обязуется передать во временное владение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D53294">
        <w:rPr>
          <w:rFonts w:ascii="Times New Roman" w:hAnsi="Times New Roman" w:cs="Times New Roman"/>
          <w:sz w:val="24"/>
          <w:szCs w:val="24"/>
        </w:rPr>
        <w:t>пользование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53294">
        <w:rPr>
          <w:rFonts w:ascii="Times New Roman" w:hAnsi="Times New Roman" w:cs="Times New Roman"/>
          <w:sz w:val="24"/>
          <w:szCs w:val="24"/>
        </w:rPr>
        <w:t xml:space="preserve"> а Арендатор обязуется принять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sz w:val="24"/>
          <w:szCs w:val="24"/>
        </w:rPr>
        <w:t xml:space="preserve">за плату во временное владение и пользование в аренду по акту приема-передачи </w:t>
      </w:r>
      <w:r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Pr="00D53294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53294">
        <w:rPr>
          <w:rFonts w:ascii="Times New Roman" w:hAnsi="Times New Roman" w:cs="Times New Roman"/>
          <w:sz w:val="24"/>
          <w:szCs w:val="24"/>
        </w:rPr>
        <w:t xml:space="preserve"> к Договору), согласно составу передаваемого в аренду имущества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D53294">
        <w:rPr>
          <w:rFonts w:ascii="Times New Roman" w:hAnsi="Times New Roman" w:cs="Times New Roman"/>
          <w:sz w:val="24"/>
          <w:szCs w:val="24"/>
        </w:rPr>
        <w:t xml:space="preserve"> к Договору)</w:t>
      </w:r>
      <w:r>
        <w:rPr>
          <w:rFonts w:ascii="Times New Roman" w:hAnsi="Times New Roman" w:cs="Times New Roman"/>
          <w:sz w:val="24"/>
          <w:szCs w:val="24"/>
        </w:rPr>
        <w:t>, следующее недвижимое имущество (далее – Имущество):</w:t>
      </w:r>
    </w:p>
    <w:p w:rsidR="00A346D3" w:rsidRDefault="00A346D3" w:rsidP="00A346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1.1.1.</w:t>
      </w:r>
      <w:r w:rsidRPr="00D53294">
        <w:rPr>
          <w:rFonts w:ascii="Times New Roman" w:hAnsi="Times New Roman" w:cs="Times New Roman"/>
          <w:sz w:val="24"/>
          <w:szCs w:val="24"/>
        </w:rPr>
        <w:t xml:space="preserve"> </w:t>
      </w:r>
      <w:r w:rsidRPr="00435933">
        <w:rPr>
          <w:rFonts w:ascii="Times New Roman" w:hAnsi="Times New Roman" w:cs="Times New Roman"/>
          <w:sz w:val="24"/>
          <w:szCs w:val="24"/>
          <w:u w:val="single"/>
        </w:rPr>
        <w:t>Здание/строение/сооружение/объект незавершённого строительства</w:t>
      </w:r>
      <w:r>
        <w:rPr>
          <w:rFonts w:ascii="Times New Roman" w:hAnsi="Times New Roman" w:cs="Times New Roman"/>
          <w:sz w:val="24"/>
          <w:szCs w:val="24"/>
          <w:u w:val="single"/>
        </w:rPr>
        <w:t>/помещения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sz w:val="24"/>
          <w:szCs w:val="24"/>
        </w:rPr>
        <w:t>с кадастровым номером 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53294">
        <w:rPr>
          <w:rFonts w:ascii="Times New Roman" w:hAnsi="Times New Roman" w:cs="Times New Roman"/>
          <w:sz w:val="24"/>
          <w:szCs w:val="24"/>
        </w:rPr>
        <w:t>площадью _____ кв. м.,</w:t>
      </w:r>
      <w:r>
        <w:rPr>
          <w:rFonts w:ascii="Times New Roman" w:hAnsi="Times New Roman" w:cs="Times New Roman"/>
          <w:sz w:val="24"/>
          <w:szCs w:val="24"/>
        </w:rPr>
        <w:t xml:space="preserve"> расположенное по адресу:_________________________________ (далее -  Объект аренды). </w:t>
      </w:r>
    </w:p>
    <w:p w:rsidR="00A346D3" w:rsidRDefault="00A346D3" w:rsidP="00A346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1.1</w:t>
      </w:r>
      <w:r w:rsidRPr="00D532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183F5A">
        <w:rPr>
          <w:rFonts w:ascii="Times New Roman" w:hAnsi="Times New Roman" w:cs="Times New Roman"/>
          <w:sz w:val="24"/>
          <w:szCs w:val="24"/>
        </w:rPr>
        <w:t xml:space="preserve"> Целевое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 (назначение) Объекта аренды</w:t>
      </w:r>
      <w:r w:rsidRPr="00D53294">
        <w:rPr>
          <w:rFonts w:ascii="Times New Roman" w:hAnsi="Times New Roman" w:cs="Times New Roman"/>
          <w:sz w:val="24"/>
          <w:szCs w:val="24"/>
        </w:rPr>
        <w:t xml:space="preserve"> _____________________.</w:t>
      </w:r>
    </w:p>
    <w:p w:rsidR="00A346D3" w:rsidRDefault="00A346D3" w:rsidP="00A346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829">
        <w:rPr>
          <w:rFonts w:ascii="Times New Roman" w:hAnsi="Times New Roman" w:cs="Times New Roman"/>
          <w:sz w:val="24"/>
          <w:szCs w:val="24"/>
        </w:rPr>
        <w:t xml:space="preserve">Цель использования Объекта аренды должна соответствовать виду разрешенного использования земельного участка, </w:t>
      </w:r>
      <w:proofErr w:type="gramStart"/>
      <w:r w:rsidRPr="00C64829">
        <w:rPr>
          <w:rFonts w:ascii="Times New Roman" w:hAnsi="Times New Roman" w:cs="Times New Roman"/>
          <w:sz w:val="24"/>
          <w:szCs w:val="24"/>
        </w:rPr>
        <w:t>указанным</w:t>
      </w:r>
      <w:proofErr w:type="gramEnd"/>
      <w:r w:rsidRPr="00C64829">
        <w:rPr>
          <w:rFonts w:ascii="Times New Roman" w:hAnsi="Times New Roman" w:cs="Times New Roman"/>
          <w:sz w:val="24"/>
          <w:szCs w:val="24"/>
        </w:rPr>
        <w:t xml:space="preserve"> в пункте 1.1.2.1 Договора аренды.</w:t>
      </w:r>
    </w:p>
    <w:p w:rsidR="00A346D3" w:rsidRDefault="00A346D3" w:rsidP="00A346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1.1.1.2 Объект аренды находится</w:t>
      </w:r>
      <w:r w:rsidRPr="00D53294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 (государственная регистрация права </w:t>
      </w:r>
      <w:proofErr w:type="gramStart"/>
      <w:r w:rsidRPr="00D5329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53294">
        <w:rPr>
          <w:rFonts w:ascii="Times New Roman" w:hAnsi="Times New Roman" w:cs="Times New Roman"/>
          <w:sz w:val="24"/>
          <w:szCs w:val="24"/>
        </w:rPr>
        <w:t xml:space="preserve"> 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sz w:val="24"/>
          <w:szCs w:val="24"/>
        </w:rPr>
        <w:t>№ _______________</w:t>
      </w:r>
      <w:r>
        <w:rPr>
          <w:rFonts w:ascii="Times New Roman" w:hAnsi="Times New Roman" w:cs="Times New Roman"/>
          <w:sz w:val="24"/>
          <w:szCs w:val="24"/>
        </w:rPr>
        <w:t>).</w:t>
      </w:r>
      <w:r w:rsidRPr="00D532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46D3" w:rsidRDefault="00A346D3" w:rsidP="00A346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 Земельный участок </w:t>
      </w:r>
      <w:r w:rsidRPr="00D53294">
        <w:rPr>
          <w:rFonts w:ascii="Times New Roman" w:hAnsi="Times New Roman" w:cs="Times New Roman"/>
          <w:sz w:val="24"/>
          <w:szCs w:val="24"/>
        </w:rPr>
        <w:t>с кадастровым номером 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53294">
        <w:rPr>
          <w:rFonts w:ascii="Times New Roman" w:hAnsi="Times New Roman" w:cs="Times New Roman"/>
          <w:sz w:val="24"/>
          <w:szCs w:val="24"/>
        </w:rPr>
        <w:t>площадью _____ кв. м.</w:t>
      </w:r>
      <w:r>
        <w:rPr>
          <w:rFonts w:ascii="Times New Roman" w:hAnsi="Times New Roman" w:cs="Times New Roman"/>
          <w:sz w:val="24"/>
          <w:szCs w:val="24"/>
        </w:rPr>
        <w:t xml:space="preserve">, категория «____________________», расположенный по адресу: _______________ </w:t>
      </w:r>
      <w:r w:rsidRPr="00D53294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Участок</w:t>
      </w:r>
      <w:r w:rsidRPr="008072F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согласно</w:t>
      </w:r>
      <w:r w:rsidRPr="008072F5">
        <w:rPr>
          <w:rFonts w:ascii="Times New Roman" w:hAnsi="Times New Roman" w:cs="Times New Roman"/>
          <w:sz w:val="24"/>
          <w:szCs w:val="24"/>
        </w:rPr>
        <w:t xml:space="preserve"> выписке из Единого государственного реестра недвижимости об объекте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 1)</w:t>
      </w:r>
      <w:r w:rsidRPr="008072F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46D3" w:rsidRDefault="00A346D3" w:rsidP="00A346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D5329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D532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 разрешенного использования</w:t>
      </w:r>
      <w:r w:rsidRPr="00D532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Участка__________</w:t>
      </w:r>
      <w:proofErr w:type="spellEnd"/>
      <w:r w:rsidRPr="00D53294">
        <w:rPr>
          <w:rFonts w:ascii="Times New Roman" w:hAnsi="Times New Roman" w:cs="Times New Roman"/>
          <w:sz w:val="24"/>
          <w:szCs w:val="24"/>
        </w:rPr>
        <w:t>.</w:t>
      </w:r>
    </w:p>
    <w:p w:rsidR="00A346D3" w:rsidRDefault="00A346D3" w:rsidP="00A346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1.1.2.2. </w:t>
      </w:r>
      <w:r w:rsidRPr="00474566">
        <w:rPr>
          <w:rFonts w:ascii="Times New Roman" w:hAnsi="Times New Roman" w:cs="Times New Roman"/>
          <w:sz w:val="24"/>
          <w:szCs w:val="24"/>
        </w:rPr>
        <w:t>Участок предоставляется в пользование для эксплуатации Объекта аренды, указанного в пункте 1.1.1 Договора аренды, с учетом соблюдения вид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74566">
        <w:rPr>
          <w:rFonts w:ascii="Times New Roman" w:hAnsi="Times New Roman" w:cs="Times New Roman"/>
          <w:sz w:val="24"/>
          <w:szCs w:val="24"/>
        </w:rPr>
        <w:t xml:space="preserve"> разрешенного использования Участка</w:t>
      </w:r>
    </w:p>
    <w:p w:rsidR="00A346D3" w:rsidRDefault="00A346D3" w:rsidP="00A346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1.1.2.3. </w:t>
      </w:r>
      <w:r w:rsidRPr="00474566">
        <w:rPr>
          <w:rFonts w:ascii="Times New Roman" w:hAnsi="Times New Roman" w:cs="Times New Roman"/>
          <w:i/>
          <w:sz w:val="24"/>
          <w:szCs w:val="24"/>
        </w:rPr>
        <w:t>Вариант 1: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Участок находится</w:t>
      </w:r>
      <w:r w:rsidRPr="00D53294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 (государственная регистрация права </w:t>
      </w:r>
      <w:proofErr w:type="gramStart"/>
      <w:r w:rsidRPr="00D5329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53294">
        <w:rPr>
          <w:rFonts w:ascii="Times New Roman" w:hAnsi="Times New Roman" w:cs="Times New Roman"/>
          <w:sz w:val="24"/>
          <w:szCs w:val="24"/>
        </w:rPr>
        <w:t xml:space="preserve"> 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294">
        <w:rPr>
          <w:rFonts w:ascii="Times New Roman" w:hAnsi="Times New Roman" w:cs="Times New Roman"/>
          <w:sz w:val="24"/>
          <w:szCs w:val="24"/>
        </w:rPr>
        <w:t>№ _______________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A346D3" w:rsidRDefault="00A346D3" w:rsidP="00A346D3">
      <w:pPr>
        <w:pStyle w:val="ConsPlusNonformat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Вариант 2</w:t>
      </w:r>
      <w:r w:rsidRPr="00474566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r w:rsidRPr="00474566">
        <w:rPr>
          <w:rFonts w:ascii="Times New Roman" w:hAnsi="Times New Roman" w:cs="Times New Roman"/>
          <w:sz w:val="24"/>
          <w:szCs w:val="24"/>
        </w:rPr>
        <w:t xml:space="preserve">находится в </w:t>
      </w:r>
      <w:proofErr w:type="spellStart"/>
      <w:r w:rsidRPr="00474566">
        <w:rPr>
          <w:rFonts w:ascii="Times New Roman" w:hAnsi="Times New Roman" w:cs="Times New Roman"/>
          <w:sz w:val="24"/>
          <w:szCs w:val="24"/>
        </w:rPr>
        <w:t>неразграниченной</w:t>
      </w:r>
      <w:proofErr w:type="spellEnd"/>
      <w:r w:rsidRPr="00474566">
        <w:rPr>
          <w:rFonts w:ascii="Times New Roman" w:hAnsi="Times New Roman" w:cs="Times New Roman"/>
          <w:sz w:val="24"/>
          <w:szCs w:val="24"/>
        </w:rPr>
        <w:t xml:space="preserve"> государственной собственности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46D3" w:rsidRDefault="00A346D3" w:rsidP="00A346D3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1.1.2.4. </w:t>
      </w:r>
      <w:r w:rsidRPr="00474566">
        <w:rPr>
          <w:rFonts w:ascii="Times New Roman" w:hAnsi="Times New Roman" w:cs="Times New Roman"/>
          <w:sz w:val="24"/>
          <w:szCs w:val="24"/>
        </w:rPr>
        <w:t>Участок предоставляется без права возведения временных некапитальных объектов и капитальных зданий, строений и сооружений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46D3" w:rsidRPr="002752C3" w:rsidRDefault="00A346D3" w:rsidP="00A346D3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C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1.2</w:t>
      </w:r>
      <w:r w:rsidRPr="002752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752C3">
        <w:rPr>
          <w:rFonts w:ascii="Times New Roman" w:hAnsi="Times New Roman" w:cs="Times New Roman"/>
          <w:sz w:val="24"/>
          <w:szCs w:val="24"/>
        </w:rPr>
        <w:t> Вариант 1. Ограничений в использовании Земельного участка нет, сведений о правах третьих лиц на него у Арендодателя не имеется.</w:t>
      </w:r>
    </w:p>
    <w:p w:rsidR="00A346D3" w:rsidRDefault="00A346D3" w:rsidP="00A346D3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2C3">
        <w:rPr>
          <w:rFonts w:ascii="Times New Roman" w:hAnsi="Times New Roman" w:cs="Times New Roman"/>
          <w:sz w:val="24"/>
          <w:szCs w:val="24"/>
        </w:rPr>
        <w:t>Вариант 2. Земельный участок имеет следующие ограничения</w:t>
      </w:r>
      <w:r w:rsidRPr="002752C3">
        <w:rPr>
          <w:rFonts w:ascii="Times New Roman" w:hAnsi="Times New Roman" w:cs="Times New Roman"/>
          <w:sz w:val="24"/>
          <w:szCs w:val="24"/>
        </w:rPr>
        <w:br/>
        <w:t xml:space="preserve">в </w:t>
      </w:r>
      <w:proofErr w:type="spellStart"/>
      <w:r w:rsidRPr="002752C3">
        <w:rPr>
          <w:rFonts w:ascii="Times New Roman" w:hAnsi="Times New Roman" w:cs="Times New Roman"/>
          <w:sz w:val="24"/>
          <w:szCs w:val="24"/>
        </w:rPr>
        <w:t>использовании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346D3" w:rsidRDefault="00A346D3" w:rsidP="00A346D3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1.1.2.6. </w:t>
      </w:r>
      <w:r w:rsidRPr="00B27D48">
        <w:rPr>
          <w:rFonts w:ascii="Times New Roman" w:hAnsi="Times New Roman" w:cs="Times New Roman"/>
          <w:sz w:val="24"/>
          <w:szCs w:val="24"/>
        </w:rPr>
        <w:t>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27D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46D3" w:rsidRDefault="00A346D3" w:rsidP="00A346D3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346D3" w:rsidRPr="00B27D48" w:rsidRDefault="00A346D3" w:rsidP="00A346D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D48">
        <w:rPr>
          <w:rFonts w:ascii="Times New Roman" w:hAnsi="Times New Roman" w:cs="Times New Roman"/>
          <w:b/>
          <w:sz w:val="24"/>
          <w:szCs w:val="24"/>
        </w:rPr>
        <w:t>2. Срок договора</w:t>
      </w:r>
    </w:p>
    <w:p w:rsidR="00A346D3" w:rsidRPr="00B27D48" w:rsidRDefault="00A346D3" w:rsidP="00A346D3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346D3" w:rsidRDefault="00A346D3" w:rsidP="00A346D3">
      <w:pPr>
        <w:pStyle w:val="ConsPlusNormal"/>
        <w:ind w:firstLine="709"/>
        <w:jc w:val="both"/>
      </w:pPr>
      <w:r>
        <w:t>2</w:t>
      </w:r>
      <w:r w:rsidRPr="00D53294">
        <w:t>.1. Договор заключается на срок ___ лет</w:t>
      </w:r>
      <w:r>
        <w:t xml:space="preserve"> </w:t>
      </w:r>
      <w:proofErr w:type="gramStart"/>
      <w:r w:rsidRPr="00D53294">
        <w:t>с даты подписания</w:t>
      </w:r>
      <w:proofErr w:type="gramEnd"/>
      <w:r w:rsidRPr="00D53294">
        <w:t xml:space="preserve"> Сторонами акта приема-передачи.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 xml:space="preserve">2.2. </w:t>
      </w:r>
      <w:r>
        <w:t>Имущество</w:t>
      </w:r>
      <w:r w:rsidRPr="00D53294" w:rsidDel="006E14AE">
        <w:t xml:space="preserve"> </w:t>
      </w:r>
      <w:r w:rsidRPr="00D53294">
        <w:t xml:space="preserve">считается переданным Арендодателем Арендатору и принятым Арендатором </w:t>
      </w:r>
      <w:proofErr w:type="gramStart"/>
      <w:r w:rsidRPr="00D53294">
        <w:t>с даты подписания</w:t>
      </w:r>
      <w:proofErr w:type="gramEnd"/>
      <w:r w:rsidRPr="00D53294">
        <w:t xml:space="preserve"> акта приема-передачи </w:t>
      </w:r>
      <w:r>
        <w:t>имущества</w:t>
      </w:r>
      <w:r>
        <w:rPr>
          <w:sz w:val="28"/>
          <w:szCs w:val="28"/>
        </w:rPr>
        <w:t xml:space="preserve">, </w:t>
      </w:r>
      <w:r w:rsidRPr="003F7EF2">
        <w:t>а обязательства по платежам возникшими.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 xml:space="preserve">Договор считается заключенным с момента передачи </w:t>
      </w:r>
      <w:r>
        <w:t>И</w:t>
      </w:r>
      <w:r w:rsidRPr="00D53294">
        <w:t>мущества. Акт приема-передачи  имущества</w:t>
      </w:r>
      <w:r>
        <w:t xml:space="preserve"> </w:t>
      </w:r>
      <w:r w:rsidRPr="00D53294">
        <w:t>(Приложение 3) подписывается одновременно с подписанием Договора.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 xml:space="preserve">2.3. Окончание срока Договора не освобождает Стороны от ответственности </w:t>
      </w:r>
      <w:r w:rsidRPr="00D53294">
        <w:br/>
        <w:t>за его нарушение.</w:t>
      </w:r>
    </w:p>
    <w:p w:rsidR="00A346D3" w:rsidRPr="00D53294" w:rsidRDefault="00A346D3" w:rsidP="00A346D3">
      <w:pPr>
        <w:pStyle w:val="ConsPlusNormal"/>
        <w:jc w:val="both"/>
      </w:pPr>
    </w:p>
    <w:p w:rsidR="00A346D3" w:rsidRPr="00D53294" w:rsidRDefault="00A346D3" w:rsidP="00A346D3">
      <w:pPr>
        <w:pStyle w:val="ConsPlusNormal"/>
        <w:jc w:val="center"/>
        <w:outlineLvl w:val="0"/>
      </w:pPr>
      <w:r w:rsidRPr="00D53294">
        <w:rPr>
          <w:b/>
        </w:rPr>
        <w:t>3. Арендная плата</w:t>
      </w:r>
    </w:p>
    <w:p w:rsidR="00A346D3" w:rsidRPr="00D53294" w:rsidRDefault="00A346D3" w:rsidP="00A346D3">
      <w:pPr>
        <w:pStyle w:val="ConsPlusNormal"/>
        <w:outlineLvl w:val="0"/>
      </w:pPr>
    </w:p>
    <w:p w:rsidR="00A346D3" w:rsidRDefault="00A346D3" w:rsidP="00A346D3">
      <w:pPr>
        <w:pStyle w:val="ConsPlusNormal"/>
        <w:ind w:firstLine="709"/>
        <w:jc w:val="both"/>
      </w:pPr>
      <w:r w:rsidRPr="00D53294">
        <w:t xml:space="preserve">3.1. Арендная плата начисляется </w:t>
      </w:r>
      <w:proofErr w:type="gramStart"/>
      <w:r w:rsidRPr="00D53294">
        <w:t>с даты начала</w:t>
      </w:r>
      <w:proofErr w:type="gramEnd"/>
      <w:r w:rsidRPr="00D53294">
        <w:t xml:space="preserve"> срока Договора, указанного</w:t>
      </w:r>
      <w:r w:rsidRPr="00D53294">
        <w:br/>
        <w:t>в п. 2.1. Договора.</w:t>
      </w:r>
    </w:p>
    <w:p w:rsidR="00A346D3" w:rsidRDefault="00A346D3" w:rsidP="00A346D3">
      <w:pPr>
        <w:pStyle w:val="ConsPlusNormal"/>
        <w:ind w:firstLine="709"/>
        <w:jc w:val="both"/>
        <w:rPr>
          <w:ins w:id="4" w:author="Белых Светлана Викторовна" w:date="2023-06-27T21:26:00Z"/>
        </w:rPr>
      </w:pPr>
      <w:r w:rsidRPr="004E3137">
        <w:lastRenderedPageBreak/>
        <w:t>3.2.</w:t>
      </w:r>
      <w:r>
        <w:t xml:space="preserve"> </w:t>
      </w:r>
      <w:r w:rsidRPr="004E3137">
        <w:t xml:space="preserve">Размер арендной платы за Объект аренды и Участок определяется в соответствии с </w:t>
      </w:r>
      <w:r w:rsidRPr="00D53294">
        <w:t>Расчет</w:t>
      </w:r>
      <w:r>
        <w:t>ом</w:t>
      </w:r>
      <w:r w:rsidRPr="00D53294">
        <w:t xml:space="preserve"> арендной платы за </w:t>
      </w:r>
      <w:r>
        <w:t>И</w:t>
      </w:r>
      <w:r w:rsidRPr="00D53294">
        <w:t>мущество</w:t>
      </w:r>
      <w:r w:rsidRPr="004E3137">
        <w:t xml:space="preserve"> </w:t>
      </w:r>
      <w:r>
        <w:t>(</w:t>
      </w:r>
      <w:r w:rsidRPr="004E3137">
        <w:t xml:space="preserve">Приложение № </w:t>
      </w:r>
      <w:r>
        <w:t>1).</w:t>
      </w:r>
    </w:p>
    <w:p w:rsidR="00A346D3" w:rsidRPr="00183F5A" w:rsidRDefault="00A346D3" w:rsidP="00A346D3">
      <w:pPr>
        <w:pStyle w:val="ConsPlusNormal"/>
        <w:ind w:firstLine="709"/>
        <w:jc w:val="both"/>
      </w:pPr>
      <w:r w:rsidRPr="00D53294">
        <w:t>3.</w:t>
      </w:r>
      <w:r w:rsidRPr="00183F5A">
        <w:t>2.</w:t>
      </w:r>
      <w:r>
        <w:t xml:space="preserve">1. </w:t>
      </w:r>
      <w:r w:rsidRPr="009467AF">
        <w:rPr>
          <w:i/>
        </w:rPr>
        <w:t>Вариант 1. (для юридических лиц)</w:t>
      </w:r>
      <w:r w:rsidRPr="00183F5A">
        <w:t xml:space="preserve"> Размер годовой арендной платы за</w:t>
      </w:r>
      <w:r w:rsidRPr="007D1776">
        <w:t xml:space="preserve"> Объект аренды</w:t>
      </w:r>
      <w:r w:rsidRPr="00183F5A">
        <w:t>, указанны</w:t>
      </w:r>
      <w:r>
        <w:t>й</w:t>
      </w:r>
      <w:r w:rsidRPr="00183F5A">
        <w:t xml:space="preserve"> в пункте 1.1</w:t>
      </w:r>
      <w:r>
        <w:t>.1</w:t>
      </w:r>
      <w:r w:rsidRPr="00183F5A">
        <w:t>, на дату заключения Договора</w:t>
      </w:r>
      <w:r>
        <w:t xml:space="preserve"> </w:t>
      </w:r>
      <w:r w:rsidRPr="00183F5A">
        <w:t>составляет</w:t>
      </w:r>
      <w:proofErr w:type="gramStart"/>
      <w:r w:rsidRPr="00183F5A">
        <w:t xml:space="preserve"> _________________ (_________________), </w:t>
      </w:r>
      <w:proofErr w:type="gramEnd"/>
      <w:r w:rsidRPr="006E14AE">
        <w:t>без учёта НДС</w:t>
      </w:r>
      <w:r w:rsidRPr="00183F5A">
        <w:t>.</w:t>
      </w:r>
    </w:p>
    <w:p w:rsidR="00A346D3" w:rsidRDefault="00A346D3" w:rsidP="00A346D3">
      <w:pPr>
        <w:pStyle w:val="ConsPlusNormal"/>
        <w:ind w:firstLine="709"/>
        <w:jc w:val="both"/>
      </w:pPr>
      <w:r w:rsidRPr="00183F5A">
        <w:t>НДС рассчитывается Арендатором самостоятельно и направляется отдельным платежным поручением в доход бюджета по указанию налогового органа в порядке, установленном законодательством Российской Федерации.</w:t>
      </w:r>
    </w:p>
    <w:p w:rsidR="00A346D3" w:rsidRDefault="00A346D3" w:rsidP="00A346D3">
      <w:pPr>
        <w:pStyle w:val="ConsPlusNormal"/>
        <w:ind w:firstLine="709"/>
        <w:jc w:val="both"/>
      </w:pPr>
    </w:p>
    <w:p w:rsidR="00A346D3" w:rsidRPr="00183F5A" w:rsidRDefault="00A346D3" w:rsidP="00A346D3">
      <w:pPr>
        <w:pStyle w:val="ConsPlusNormal"/>
        <w:ind w:firstLine="709"/>
        <w:jc w:val="both"/>
      </w:pPr>
      <w:r w:rsidRPr="00DD7FB2">
        <w:t xml:space="preserve">Вариант 2. </w:t>
      </w:r>
      <w:r w:rsidRPr="00821F24">
        <w:rPr>
          <w:i/>
        </w:rPr>
        <w:t>(для юридических лиц)</w:t>
      </w:r>
      <w:r w:rsidRPr="00D53294">
        <w:t xml:space="preserve"> </w:t>
      </w:r>
      <w:r w:rsidRPr="00183F5A">
        <w:t>Размер ежемесячной арендной платы за</w:t>
      </w:r>
      <w:r w:rsidRPr="007D1776">
        <w:t xml:space="preserve"> Объект аренды</w:t>
      </w:r>
      <w:r w:rsidRPr="00183F5A">
        <w:t>, указанным в пункте 1.1</w:t>
      </w:r>
      <w:r>
        <w:t>.1</w:t>
      </w:r>
      <w:r w:rsidRPr="00183F5A">
        <w:t>, на дату заключения Договора</w:t>
      </w:r>
      <w:r>
        <w:t xml:space="preserve"> </w:t>
      </w:r>
      <w:r w:rsidRPr="00183F5A">
        <w:t>составляет</w:t>
      </w:r>
      <w:proofErr w:type="gramStart"/>
      <w:r w:rsidRPr="00183F5A">
        <w:t xml:space="preserve"> _________________ (_________________), </w:t>
      </w:r>
      <w:proofErr w:type="gramEnd"/>
      <w:r w:rsidRPr="006E14AE">
        <w:t>без учёта НДС</w:t>
      </w:r>
      <w:r w:rsidRPr="00183F5A">
        <w:t>.</w:t>
      </w:r>
    </w:p>
    <w:p w:rsidR="00A346D3" w:rsidRPr="00183F5A" w:rsidRDefault="00A346D3" w:rsidP="00A346D3">
      <w:pPr>
        <w:pStyle w:val="ConsPlusNormal"/>
        <w:ind w:firstLine="709"/>
        <w:jc w:val="both"/>
      </w:pPr>
      <w:r w:rsidRPr="00183F5A">
        <w:t>НДС рассчитывается Арендатором самостоятельно и направляется отдельным платежным поручением в доход бюджета по указанию налогового органа в порядке, установленном законодательством Российской Федерации.</w:t>
      </w:r>
    </w:p>
    <w:p w:rsidR="00A346D3" w:rsidRPr="00183F5A" w:rsidRDefault="00A346D3" w:rsidP="00A346D3">
      <w:pPr>
        <w:pStyle w:val="ConsPlusNormal"/>
        <w:ind w:firstLine="709"/>
        <w:jc w:val="both"/>
      </w:pPr>
    </w:p>
    <w:p w:rsidR="00A346D3" w:rsidRPr="00183F5A" w:rsidRDefault="00A346D3" w:rsidP="00A346D3">
      <w:pPr>
        <w:pStyle w:val="ConsPlusNormal"/>
        <w:ind w:firstLine="709"/>
        <w:jc w:val="both"/>
      </w:pPr>
      <w:r w:rsidRPr="009467AF">
        <w:rPr>
          <w:i/>
        </w:rPr>
        <w:t>Вариант 3. (для физических лиц)</w:t>
      </w:r>
      <w:r>
        <w:t xml:space="preserve"> </w:t>
      </w:r>
      <w:r w:rsidRPr="00183F5A">
        <w:t>Размер годовой арендной платы за</w:t>
      </w:r>
      <w:r w:rsidRPr="007D1776">
        <w:t xml:space="preserve"> Объект аренды</w:t>
      </w:r>
      <w:r w:rsidRPr="00183F5A">
        <w:t>, указанным в пункте 1.1</w:t>
      </w:r>
      <w:r>
        <w:t>.1</w:t>
      </w:r>
      <w:r w:rsidRPr="00183F5A">
        <w:t>, на дату заключения Договор</w:t>
      </w:r>
      <w:r>
        <w:t xml:space="preserve">а </w:t>
      </w:r>
      <w:r w:rsidRPr="00183F5A">
        <w:t>составляет</w:t>
      </w:r>
      <w:proofErr w:type="gramStart"/>
      <w:r w:rsidRPr="00183F5A">
        <w:t xml:space="preserve"> _________________ (_________________), </w:t>
      </w:r>
      <w:proofErr w:type="gramEnd"/>
      <w:r w:rsidRPr="00183F5A">
        <w:t>с учётом НДС.</w:t>
      </w:r>
    </w:p>
    <w:p w:rsidR="00A346D3" w:rsidRPr="00183F5A" w:rsidRDefault="00A346D3" w:rsidP="00A346D3">
      <w:pPr>
        <w:pStyle w:val="ConsPlusNormal"/>
        <w:ind w:firstLine="709"/>
        <w:jc w:val="both"/>
      </w:pPr>
      <w:r w:rsidRPr="009E10B9">
        <w:t xml:space="preserve">НДС рассчитывается и перечисляется Арендодателем в соответствующий бюджет через налоговые органы, исходя из фактически поступивших платежей по </w:t>
      </w:r>
      <w:r>
        <w:t>Д</w:t>
      </w:r>
      <w:r w:rsidRPr="009E10B9">
        <w:t>оговору</w:t>
      </w:r>
    </w:p>
    <w:p w:rsidR="00A346D3" w:rsidRPr="00183F5A" w:rsidRDefault="00A346D3" w:rsidP="00A346D3">
      <w:pPr>
        <w:pStyle w:val="ConsPlusNormal"/>
        <w:ind w:firstLine="709"/>
        <w:jc w:val="both"/>
      </w:pPr>
    </w:p>
    <w:p w:rsidR="00A346D3" w:rsidRDefault="00A346D3" w:rsidP="00A346D3">
      <w:pPr>
        <w:pStyle w:val="ConsPlusNormal"/>
        <w:ind w:firstLine="709"/>
        <w:jc w:val="both"/>
      </w:pPr>
      <w:r w:rsidRPr="009467AF">
        <w:rPr>
          <w:i/>
        </w:rPr>
        <w:t>Вариант 4. (для физических лиц)</w:t>
      </w:r>
      <w:r>
        <w:t xml:space="preserve"> </w:t>
      </w:r>
      <w:r w:rsidRPr="00183F5A">
        <w:t xml:space="preserve">Размер ежемесячной арендной платы за </w:t>
      </w:r>
      <w:r w:rsidRPr="007D1776">
        <w:t>Объект аренды</w:t>
      </w:r>
      <w:r w:rsidRPr="00183F5A">
        <w:t>, указанным в пункте 1.1</w:t>
      </w:r>
      <w:r>
        <w:t>.1</w:t>
      </w:r>
      <w:r w:rsidRPr="00183F5A">
        <w:t xml:space="preserve">, на дату заключения Договора </w:t>
      </w:r>
      <w:proofErr w:type="gramStart"/>
      <w:r>
        <w:t>устанавливается</w:t>
      </w:r>
      <w:proofErr w:type="gramEnd"/>
      <w:r>
        <w:t xml:space="preserve"> </w:t>
      </w:r>
      <w:r w:rsidRPr="00183F5A">
        <w:t>составляет _________________ (_________________), с учётом НДС.</w:t>
      </w:r>
    </w:p>
    <w:p w:rsidR="00A346D3" w:rsidRDefault="00A346D3" w:rsidP="00A346D3">
      <w:pPr>
        <w:pStyle w:val="ConsPlusNormal"/>
        <w:ind w:firstLine="709"/>
        <w:jc w:val="both"/>
      </w:pPr>
      <w:r w:rsidRPr="009E10B9">
        <w:t xml:space="preserve">НДС рассчитывается и перечисляется Арендодателем в соответствующий бюджет через налоговые органы, исходя из фактически поступивших платежей по </w:t>
      </w:r>
      <w:r>
        <w:t>Д</w:t>
      </w:r>
      <w:r w:rsidRPr="009E10B9">
        <w:t>оговору</w:t>
      </w:r>
    </w:p>
    <w:p w:rsidR="00A346D3" w:rsidRDefault="00A346D3" w:rsidP="00A346D3">
      <w:pPr>
        <w:pStyle w:val="ConsPlusNormal"/>
        <w:ind w:firstLine="709"/>
        <w:jc w:val="both"/>
      </w:pPr>
      <w:r>
        <w:t xml:space="preserve">3.2.2. </w:t>
      </w:r>
      <w:r w:rsidRPr="009467AF">
        <w:t>Арендная пла</w:t>
      </w:r>
      <w:r>
        <w:t>та за Участок НДС не облагается.</w:t>
      </w:r>
    </w:p>
    <w:p w:rsidR="00A346D3" w:rsidRPr="00183F5A" w:rsidRDefault="00A346D3" w:rsidP="00A346D3">
      <w:pPr>
        <w:pStyle w:val="ConsPlusNormal"/>
        <w:ind w:firstLine="709"/>
        <w:jc w:val="both"/>
      </w:pPr>
      <w:r>
        <w:t xml:space="preserve">3.2.2.1 </w:t>
      </w:r>
      <w:r w:rsidRPr="009467AF">
        <w:rPr>
          <w:i/>
        </w:rPr>
        <w:t>Вариант 1. (для юридических лиц)</w:t>
      </w:r>
      <w:r w:rsidRPr="00183F5A">
        <w:t xml:space="preserve"> Размер годовой арендной платы за</w:t>
      </w:r>
      <w:r>
        <w:t xml:space="preserve"> Участок,</w:t>
      </w:r>
      <w:r w:rsidRPr="00183F5A">
        <w:t xml:space="preserve"> указанны</w:t>
      </w:r>
      <w:r>
        <w:t>й</w:t>
      </w:r>
      <w:r w:rsidRPr="00183F5A">
        <w:t xml:space="preserve"> в пункте 1.1</w:t>
      </w:r>
      <w:r>
        <w:t>.2.,</w:t>
      </w:r>
      <w:r w:rsidRPr="00183F5A">
        <w:t xml:space="preserve"> на дату заключения Договора составляет</w:t>
      </w:r>
      <w:proofErr w:type="gramStart"/>
      <w:r w:rsidRPr="00183F5A">
        <w:t xml:space="preserve"> _________________ (_________________).</w:t>
      </w:r>
      <w:proofErr w:type="gramEnd"/>
    </w:p>
    <w:p w:rsidR="00A346D3" w:rsidRPr="00183F5A" w:rsidRDefault="00A346D3" w:rsidP="00A346D3">
      <w:pPr>
        <w:pStyle w:val="ConsPlusNormal"/>
        <w:ind w:firstLine="709"/>
        <w:jc w:val="both"/>
      </w:pPr>
      <w:r w:rsidRPr="009467AF">
        <w:rPr>
          <w:i/>
        </w:rPr>
        <w:t>Вариант 2. (для юридических лиц)</w:t>
      </w:r>
      <w:r w:rsidRPr="00D53294">
        <w:t xml:space="preserve"> </w:t>
      </w:r>
      <w:r w:rsidRPr="00183F5A">
        <w:t>Размер ежемесячной арендной платы за</w:t>
      </w:r>
      <w:r w:rsidRPr="007D1776">
        <w:t xml:space="preserve"> </w:t>
      </w:r>
      <w:r>
        <w:t>Участок</w:t>
      </w:r>
      <w:r w:rsidRPr="00183F5A">
        <w:t>, указанны</w:t>
      </w:r>
      <w:r>
        <w:t>й</w:t>
      </w:r>
      <w:r w:rsidRPr="00183F5A">
        <w:t xml:space="preserve"> в пункте 1.1</w:t>
      </w:r>
      <w:r>
        <w:t>.2</w:t>
      </w:r>
      <w:r w:rsidRPr="00183F5A">
        <w:t>, на дату заключения Договора</w:t>
      </w:r>
      <w:proofErr w:type="gramStart"/>
      <w:r w:rsidRPr="00183F5A">
        <w:t xml:space="preserve"> _________________ (_________________)</w:t>
      </w:r>
      <w:r w:rsidRPr="004D27D6">
        <w:rPr>
          <w:strike/>
        </w:rPr>
        <w:t>.</w:t>
      </w:r>
      <w:proofErr w:type="gramEnd"/>
    </w:p>
    <w:p w:rsidR="00A346D3" w:rsidRDefault="00A346D3" w:rsidP="00A346D3">
      <w:pPr>
        <w:pStyle w:val="ConsPlusNormal"/>
        <w:ind w:firstLine="709"/>
        <w:jc w:val="both"/>
      </w:pPr>
      <w:r w:rsidRPr="00D53294">
        <w:t>3.3. Арендная плата за неполный период (месяц) исчисляется пропорционально количеству календарных дней аренды в месяце к количеству дней данного месяца.</w:t>
      </w:r>
    </w:p>
    <w:p w:rsidR="00A346D3" w:rsidRPr="00AC3F30" w:rsidRDefault="00A346D3" w:rsidP="00A346D3">
      <w:pPr>
        <w:ind w:firstLine="709"/>
        <w:jc w:val="both"/>
      </w:pPr>
      <w:r w:rsidRPr="00D53294">
        <w:t xml:space="preserve">3.4. </w:t>
      </w:r>
      <w:proofErr w:type="gramStart"/>
      <w:r w:rsidRPr="009467AF">
        <w:rPr>
          <w:i/>
        </w:rPr>
        <w:t xml:space="preserve">Вариант 1. (для юридических лиц) </w:t>
      </w:r>
      <w:r w:rsidRPr="00D53294">
        <w:t xml:space="preserve">Арендная плата </w:t>
      </w:r>
      <w:r>
        <w:t xml:space="preserve">за Объект аренды </w:t>
      </w:r>
      <w:r w:rsidRPr="00D53294">
        <w:t xml:space="preserve">вносится Арендатором ежемесячно в полном объеме в размере, определенном в </w:t>
      </w:r>
      <w:r w:rsidRPr="00AC3F30">
        <w:t xml:space="preserve">Приложении № </w:t>
      </w:r>
      <w:r>
        <w:t>1</w:t>
      </w:r>
      <w:r w:rsidRPr="00AC3F30">
        <w:t>,</w:t>
      </w:r>
      <w:r>
        <w:t xml:space="preserve"> </w:t>
      </w:r>
      <w:r w:rsidRPr="00AC3F30">
        <w:t>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без учёта НДС по следующим реквизитам: ___________________________________.</w:t>
      </w:r>
      <w:proofErr w:type="gramEnd"/>
    </w:p>
    <w:p w:rsidR="00A346D3" w:rsidRPr="00AC3F30" w:rsidRDefault="00A346D3" w:rsidP="00A346D3">
      <w:pPr>
        <w:ind w:firstLine="709"/>
        <w:jc w:val="both"/>
      </w:pPr>
      <w:r w:rsidRPr="00AC3F30">
        <w:rPr>
          <w:i/>
        </w:rPr>
        <w:t xml:space="preserve">Вариант 2. </w:t>
      </w:r>
      <w:r w:rsidRPr="00AC3F30">
        <w:t xml:space="preserve">Арендная плата за Объект аренды вносится Арендатором ежемесячно в полном объеме в размере, определенном в Приложении № </w:t>
      </w:r>
      <w:r>
        <w:t>1</w:t>
      </w:r>
      <w:r w:rsidRPr="00AC3F30">
        <w:t>,</w:t>
      </w:r>
      <w:r>
        <w:t xml:space="preserve"> </w:t>
      </w:r>
      <w:r w:rsidRPr="00AC3F30">
        <w:t>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с учётом НДС по следующим реквизитам: ___________________________________.</w:t>
      </w:r>
    </w:p>
    <w:p w:rsidR="00A346D3" w:rsidRPr="00AC3F30" w:rsidRDefault="00A346D3" w:rsidP="00A346D3">
      <w:pPr>
        <w:ind w:firstLine="709"/>
        <w:jc w:val="both"/>
      </w:pPr>
      <w:r w:rsidRPr="00AC3F30">
        <w:t xml:space="preserve">3.5. </w:t>
      </w:r>
      <w:r w:rsidRPr="00AC3F30">
        <w:rPr>
          <w:i/>
        </w:rPr>
        <w:t xml:space="preserve">Вариант 1. </w:t>
      </w:r>
      <w:r w:rsidRPr="00AC3F30">
        <w:t xml:space="preserve">Арендная плата за Участок вносится Арендатором ежеквартально в полном объеме в размере, определенном в Приложении № </w:t>
      </w:r>
      <w:r>
        <w:t>1</w:t>
      </w:r>
      <w:r w:rsidRPr="00AC3F30">
        <w:t>,</w:t>
      </w:r>
      <w:r>
        <w:t xml:space="preserve"> </w:t>
      </w:r>
      <w:r w:rsidRPr="00AC3F30">
        <w:t>не позднее 15 числа последнего месяца текущего квартала, путем внесения денежных средств, безналичным порядком с обязательным указанием в платежном документе назначения платежа, номера и даты Договора без учёта НДС по следующим реквизитам: ___________________________________.</w:t>
      </w:r>
    </w:p>
    <w:p w:rsidR="00A346D3" w:rsidRDefault="00A346D3" w:rsidP="00A346D3">
      <w:pPr>
        <w:ind w:firstLine="709"/>
        <w:jc w:val="both"/>
      </w:pPr>
      <w:r w:rsidRPr="00AC3F30">
        <w:rPr>
          <w:i/>
        </w:rPr>
        <w:t>Вариант 2.</w:t>
      </w:r>
      <w:r w:rsidRPr="00AC3F30">
        <w:t xml:space="preserve"> Арендная плата за Участок аренды вносится Арендатором ежемесячно в полном объеме в размере, определенном в Приложении № </w:t>
      </w:r>
      <w:r>
        <w:t>1</w:t>
      </w:r>
      <w:r w:rsidRPr="00AC3F30">
        <w:t>,</w:t>
      </w:r>
      <w:r>
        <w:t xml:space="preserve"> </w:t>
      </w:r>
      <w:r w:rsidRPr="00AC3F30">
        <w:t xml:space="preserve">не позднее 10 числа текущего месяца, путем </w:t>
      </w:r>
      <w:r>
        <w:t xml:space="preserve"> </w:t>
      </w:r>
      <w:r w:rsidRPr="00AC3F30">
        <w:t xml:space="preserve">внесения денежных средств, безналичным порядком с обязательным указанием в платежном </w:t>
      </w:r>
      <w:r w:rsidRPr="00AC3F30">
        <w:lastRenderedPageBreak/>
        <w:t>документе назначения платежа, номера и даты Договора без учета  НДС по следующим реквизитам: ___________________________________.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3.</w:t>
      </w:r>
      <w:r>
        <w:t>6</w:t>
      </w:r>
      <w:r w:rsidRPr="00D53294">
        <w:t>. 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Pr="00D53294">
        <w:br/>
        <w:t>и только при погашении основного долга зачисляется в текущий период</w:t>
      </w:r>
      <w:r w:rsidRPr="00D53294">
        <w:br/>
        <w:t>по основному обязательству арендной платы.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3.</w:t>
      </w:r>
      <w:r>
        <w:t>7</w:t>
      </w:r>
      <w:r w:rsidRPr="00D53294">
        <w:t>. Обязательства по внесению арендной платы за период, установленный</w:t>
      </w:r>
      <w:r w:rsidRPr="00D53294">
        <w:br/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3.2. Договора, обязательства Договора считаются неисполненными.</w:t>
      </w:r>
    </w:p>
    <w:p w:rsidR="00A346D3" w:rsidRDefault="00A346D3" w:rsidP="00A346D3">
      <w:pPr>
        <w:pStyle w:val="ConsPlusNormal"/>
        <w:ind w:firstLine="709"/>
        <w:jc w:val="both"/>
      </w:pPr>
      <w:r w:rsidRPr="00D53294">
        <w:t>Датой исполнения обязательств по внесению арендной платы является дата поступления арендной платы на счет, указанный в п</w:t>
      </w:r>
      <w:r w:rsidRPr="00522768">
        <w:t xml:space="preserve">. 3.4. Договора за пользование Объектом аренды и в </w:t>
      </w:r>
      <w:proofErr w:type="spellStart"/>
      <w:proofErr w:type="gramStart"/>
      <w:r w:rsidRPr="00522768">
        <w:t>п</w:t>
      </w:r>
      <w:proofErr w:type="spellEnd"/>
      <w:proofErr w:type="gramEnd"/>
      <w:r w:rsidRPr="00522768">
        <w:t xml:space="preserve"> 3.5. за пользование Участком.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522768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пунктом 5.3. Договора.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3.</w:t>
      </w:r>
      <w:r>
        <w:t>8</w:t>
      </w:r>
      <w:r w:rsidRPr="00D53294">
        <w:t xml:space="preserve">. Арендная плата за пользование </w:t>
      </w:r>
      <w:r>
        <w:t xml:space="preserve">Имуществом </w:t>
      </w:r>
      <w:r w:rsidRPr="00D53294">
        <w:t>исчисляется</w:t>
      </w:r>
      <w:r>
        <w:t xml:space="preserve"> </w:t>
      </w:r>
      <w:r w:rsidRPr="00D53294">
        <w:t>с даты, указанной в п. 2.1 Договора и уплачивается в сроки, предусмотренные п. 3.4.</w:t>
      </w:r>
      <w:r>
        <w:t xml:space="preserve"> и </w:t>
      </w:r>
      <w:proofErr w:type="spellStart"/>
      <w:proofErr w:type="gramStart"/>
      <w:r>
        <w:t>п</w:t>
      </w:r>
      <w:proofErr w:type="spellEnd"/>
      <w:proofErr w:type="gramEnd"/>
      <w:r>
        <w:t xml:space="preserve"> 3.5.</w:t>
      </w:r>
      <w:r w:rsidRPr="00D53294">
        <w:t xml:space="preserve"> Договора.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522768">
        <w:t xml:space="preserve">Первый платеж в полном объеме осуществляется не позднее тридцати календарных дней </w:t>
      </w:r>
      <w:proofErr w:type="gramStart"/>
      <w:r w:rsidRPr="00522768">
        <w:t>с даты подписания</w:t>
      </w:r>
      <w:proofErr w:type="gramEnd"/>
      <w:r w:rsidRPr="00522768">
        <w:t xml:space="preserve"> Договора.</w:t>
      </w:r>
    </w:p>
    <w:p w:rsidR="00A346D3" w:rsidRDefault="00A346D3" w:rsidP="00A346D3">
      <w:pPr>
        <w:pStyle w:val="ConsPlusNormal"/>
        <w:ind w:firstLine="709"/>
        <w:jc w:val="both"/>
      </w:pPr>
      <w:r w:rsidRPr="00D53294">
        <w:t>3.</w:t>
      </w:r>
      <w:r>
        <w:t>9</w:t>
      </w:r>
      <w:r w:rsidRPr="00D53294">
        <w:t>. Размер арендной платы ежегодно индексируется в соответствии</w:t>
      </w:r>
      <w:r w:rsidRPr="00D53294">
        <w:br/>
        <w:t>с законодательством Российской Федерации и законодательством Московской области на осн</w:t>
      </w:r>
      <w:r>
        <w:t xml:space="preserve">овании уведомления Арендодателя </w:t>
      </w:r>
      <w:r w:rsidRPr="009E10B9">
        <w:t>без согласования с Арендатором и без внесения соответствующих изменений и/или дополнений в Договор</w:t>
      </w:r>
      <w:r>
        <w:t xml:space="preserve">. </w:t>
      </w:r>
    </w:p>
    <w:p w:rsidR="00A346D3" w:rsidRPr="00202D8D" w:rsidRDefault="00A346D3" w:rsidP="00A346D3">
      <w:pPr>
        <w:pStyle w:val="ConsPlusNormal"/>
        <w:ind w:firstLine="709"/>
        <w:jc w:val="both"/>
      </w:pPr>
      <w:r w:rsidRPr="00202D8D">
        <w:t>Уведомлением Арендатора об изменении арендной платы по Договору является: размещение на официальном сайте Арендодателя информационного сообщения о корректировке размера арендной платы, либо направление Арендодателем соответствующего уведомления в адрес Арендатора способом, указанным в п. 8.7.</w:t>
      </w:r>
    </w:p>
    <w:p w:rsidR="00A346D3" w:rsidRPr="00202D8D" w:rsidRDefault="00A346D3" w:rsidP="00A346D3">
      <w:pPr>
        <w:ind w:firstLine="708"/>
        <w:rPr>
          <w:rFonts w:eastAsiaTheme="minorEastAsia"/>
        </w:rPr>
      </w:pPr>
      <w:r w:rsidRPr="00202D8D">
        <w:rPr>
          <w:rFonts w:eastAsiaTheme="minorEastAsia"/>
        </w:rPr>
        <w:t>3.10. Неиспользование Имущества Арендатором не может служить основанием для отказа от внесения арендной платы.</w:t>
      </w:r>
    </w:p>
    <w:p w:rsidR="00A346D3" w:rsidRPr="00202D8D" w:rsidRDefault="00A346D3" w:rsidP="00A346D3">
      <w:pPr>
        <w:rPr>
          <w:rFonts w:eastAsiaTheme="minorEastAsia"/>
        </w:rPr>
      </w:pPr>
    </w:p>
    <w:p w:rsidR="00A346D3" w:rsidRPr="00D53294" w:rsidRDefault="00A346D3" w:rsidP="00A346D3">
      <w:pPr>
        <w:pStyle w:val="ConsPlusNormal"/>
        <w:jc w:val="center"/>
        <w:outlineLvl w:val="0"/>
      </w:pPr>
      <w:r w:rsidRPr="00D53294">
        <w:rPr>
          <w:b/>
        </w:rPr>
        <w:t>4. Права и обязанности Сторон</w:t>
      </w:r>
    </w:p>
    <w:p w:rsidR="00A346D3" w:rsidRPr="00D53294" w:rsidRDefault="00A346D3" w:rsidP="00A346D3">
      <w:pPr>
        <w:pStyle w:val="ConsPlusNormal"/>
        <w:outlineLvl w:val="0"/>
      </w:pP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4.1. Арендодатель вправе: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4.1.1. Беспрепятственно производить периодический осмотр Имущества</w:t>
      </w:r>
      <w:r w:rsidRPr="00D53294">
        <w:br/>
        <w:t>на предмет соблюдения условий его эксплуатации и использования в соответствии</w:t>
      </w:r>
      <w:r w:rsidRPr="00D53294">
        <w:br/>
        <w:t>с Договором, законодательством Московской области и законодательством Российской Федерации.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4.1.2. Отказаться от заключения Договора на новый срок и расторгнуть</w:t>
      </w:r>
      <w:r w:rsidRPr="00D53294">
        <w:br/>
        <w:t>его по окончании срока действия Договора, направив уведомление Арендатору</w:t>
      </w:r>
      <w:r w:rsidRPr="00D53294">
        <w:br/>
        <w:t>за два месяца до окончания срока действия Договора, в соответствии с условиями, предусмотренными ст. 17.1 Федерального закона от 26.07.2006 № 135-ФЗ «О защите конкуренции».</w:t>
      </w:r>
      <w:r>
        <w:t xml:space="preserve"> </w:t>
      </w:r>
      <w:r w:rsidRPr="00821F24">
        <w:t>По окончании срока действия Договора Арендатор передает Имущество Арендодателю по акту приема-передачи с учетом проведенных работ по ремонту помещения, здания, встроенно-пристроенных объектов, восстановления (реконструкции) здания, сооружения,  вместе со всеми произведенными неотделимыми улучшениями, а также в состоянии естественного износа, о чем Стороны оформляют соглашение о расторжении Договора.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4.1.3. Не чаще одного раза в год пересмотреть размер арендной платы</w:t>
      </w:r>
      <w:r w:rsidRPr="00D53294">
        <w:br/>
        <w:t>в соответствии с законодательством Российской Федерации.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При этом изменения арендной платы в сторону уменьшения не допускаются.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4.1.4. Требовать в установленном законодательством Российской Федерации порядке возмещения ущерба, нанесенного Арендатором Имуществу, а также</w:t>
      </w:r>
      <w:r w:rsidRPr="00D53294">
        <w:br/>
        <w:t>в результате нарушения Арендатором условий Договора.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4.1.5. Требовать досрочного расторжения Договора по основаниям, предусмотренным гражданским законодательством Российской Федерации</w:t>
      </w:r>
      <w:r>
        <w:t>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4.2. Арендодатель обязан: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lastRenderedPageBreak/>
        <w:t xml:space="preserve">4.2.1. </w:t>
      </w:r>
      <w:r w:rsidRPr="00D03DA1">
        <w:t>Корректировать в одностороннем порядке размер арендной платы в соответствии с законодательством Российской Федерации и законодательством Московской области.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 xml:space="preserve">4.2.2. Уведомить Арендатора об изменении значения показателей, используемых при определении размера арендной платы. 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4.2.3. Уведомить Арендатора об изменении реквизитов (местонахождение, переименование, банковские реквизиты и т.п.).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 xml:space="preserve">4.2.4. Осуществлять </w:t>
      </w:r>
      <w:proofErr w:type="gramStart"/>
      <w:r w:rsidRPr="00D53294">
        <w:t>контроль за</w:t>
      </w:r>
      <w:proofErr w:type="gramEnd"/>
      <w:r w:rsidRPr="00D53294">
        <w:t xml:space="preserve"> перечислением Арендатором предусмотренных Договором арендных платежей.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 xml:space="preserve">4.2.6. Осуществлять </w:t>
      </w:r>
      <w:proofErr w:type="gramStart"/>
      <w:r w:rsidRPr="00D53294">
        <w:t>контроль за</w:t>
      </w:r>
      <w:proofErr w:type="gramEnd"/>
      <w:r w:rsidRPr="00D53294">
        <w:t xml:space="preserve"> использованием Имущества в соответствии</w:t>
      </w:r>
      <w:r>
        <w:t xml:space="preserve"> с </w:t>
      </w:r>
      <w:r w:rsidRPr="00D53294">
        <w:br/>
      </w:r>
      <w:r>
        <w:t xml:space="preserve">целевым назначением Имущества, </w:t>
      </w:r>
      <w:r w:rsidRPr="00D53294">
        <w:t>указанн</w:t>
      </w:r>
      <w:r>
        <w:t xml:space="preserve">ым </w:t>
      </w:r>
      <w:r w:rsidRPr="00D03DA1">
        <w:t>в пункте 1.</w:t>
      </w:r>
      <w:r>
        <w:t>1</w:t>
      </w:r>
      <w:r w:rsidRPr="00D53294">
        <w:t xml:space="preserve"> Договора.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 xml:space="preserve">4.2.7. Осуществлять </w:t>
      </w:r>
      <w:proofErr w:type="gramStart"/>
      <w:r w:rsidRPr="00D53294">
        <w:t>контроль за</w:t>
      </w:r>
      <w:proofErr w:type="gramEnd"/>
      <w:r w:rsidRPr="00D53294">
        <w:t xml:space="preserve"> соответствием занимаемого Арендатором </w:t>
      </w:r>
      <w:r>
        <w:t>Имущества</w:t>
      </w:r>
      <w:r w:rsidRPr="00D53294">
        <w:t xml:space="preserve">, переданного в аренду, согласно </w:t>
      </w:r>
      <w:r w:rsidRPr="00D03DA1">
        <w:t xml:space="preserve">Приложению № 3 </w:t>
      </w:r>
      <w:r w:rsidRPr="00D53294">
        <w:t>к Договору.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 xml:space="preserve">4.2.8. Осуществлять </w:t>
      </w:r>
      <w:proofErr w:type="gramStart"/>
      <w:r w:rsidRPr="00D53294">
        <w:t>контроль за</w:t>
      </w:r>
      <w:proofErr w:type="gramEnd"/>
      <w:r w:rsidRPr="00D53294">
        <w:t xml:space="preserve"> своевременным подписанием акта приема-передачи недвижимого имущества в случае досрочного освобождения </w:t>
      </w:r>
      <w:r>
        <w:t xml:space="preserve">Имущества </w:t>
      </w:r>
      <w:r w:rsidRPr="00D53294">
        <w:t>Арендатором.</w:t>
      </w:r>
    </w:p>
    <w:p w:rsidR="00A346D3" w:rsidRDefault="00A346D3" w:rsidP="00A346D3">
      <w:pPr>
        <w:pStyle w:val="ConsPlusNormal"/>
        <w:ind w:firstLine="709"/>
        <w:jc w:val="both"/>
      </w:pPr>
      <w:r w:rsidRPr="00D53294">
        <w:t>4.2.9. Передать Имущество Арендатору по акту приема-передачи Имущества</w:t>
      </w:r>
      <w:r w:rsidRPr="00D53294">
        <w:br/>
        <w:t>в состоянии, пригодном для использования.</w:t>
      </w:r>
    </w:p>
    <w:p w:rsidR="00A346D3" w:rsidRPr="00FC6DDB" w:rsidRDefault="00A346D3" w:rsidP="00A346D3">
      <w:pPr>
        <w:pStyle w:val="ConsPlusNormal"/>
        <w:ind w:firstLine="709"/>
        <w:jc w:val="both"/>
      </w:pPr>
      <w:r w:rsidRPr="00FC6DDB">
        <w:t>4.2.10. Расторгнуть Договор аренды в случае нарушения Арендатором сроков, предусмотренных пунктами 4.3.17, а также требований, предусмотренных пунктами 4.3.8. и 4.3.19. настоящего Договора, предупредив об этом Арендатора не позднее за две недели до даты расторжения Договора.</w:t>
      </w:r>
    </w:p>
    <w:p w:rsidR="00A346D3" w:rsidRDefault="00A346D3" w:rsidP="00A346D3">
      <w:pPr>
        <w:pStyle w:val="ConsPlusNormal"/>
        <w:ind w:firstLine="709"/>
        <w:jc w:val="both"/>
      </w:pPr>
      <w:r>
        <w:t xml:space="preserve">4.2.11. </w:t>
      </w:r>
      <w:proofErr w:type="gramStart"/>
      <w:r>
        <w:t>Передать в собственность Имущество Арендатору в порядке, установленном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случае получения заявления, предусмотренного пунктом 2.1. пункта 2 статьи 9 Федерального закона от 22.07.2008 № 159-ФЗ «Об особенностях</w:t>
      </w:r>
      <w:proofErr w:type="gramEnd"/>
      <w:r>
        <w:t xml:space="preserve">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 </w:t>
      </w:r>
    </w:p>
    <w:p w:rsidR="00A346D3" w:rsidRDefault="00A346D3" w:rsidP="00A346D3">
      <w:pPr>
        <w:pStyle w:val="ConsPlusNormal"/>
        <w:ind w:firstLine="709"/>
        <w:jc w:val="both"/>
      </w:pPr>
      <w:r>
        <w:t xml:space="preserve">4.2.12. Выдать письменное разрешение Арендатору на проведение работ </w:t>
      </w:r>
      <w:r w:rsidRPr="00215E38">
        <w:t>по ремонту (восстановлению, реконструкции) Имущества</w:t>
      </w:r>
      <w:r>
        <w:t xml:space="preserve"> в порядке, установленном законодательством Российской Федерации и муниципальными нормативно-правовыми актами, в случае направления Арендатором </w:t>
      </w:r>
      <w:r w:rsidRPr="00215E38">
        <w:t>проектн</w:t>
      </w:r>
      <w:r>
        <w:t>ой</w:t>
      </w:r>
      <w:r w:rsidRPr="00215E38">
        <w:t xml:space="preserve"> документаци</w:t>
      </w:r>
      <w:r>
        <w:t>и</w:t>
      </w:r>
      <w:r w:rsidRPr="00215E38">
        <w:t xml:space="preserve"> на проведение работ по ремонту (восстановлению, реконструкции) Имущества</w:t>
      </w:r>
      <w:r>
        <w:t>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4.3. Арендатор обязан:</w:t>
      </w:r>
    </w:p>
    <w:p w:rsidR="00A346D3" w:rsidRPr="00D53294" w:rsidRDefault="00A346D3" w:rsidP="00A346D3">
      <w:pPr>
        <w:ind w:firstLine="709"/>
        <w:jc w:val="both"/>
      </w:pPr>
      <w:r w:rsidRPr="00D53294">
        <w:t xml:space="preserve">4.3.1. </w:t>
      </w:r>
      <w:r w:rsidRPr="006C57B2">
        <w:t>Использовать Имущество в соответствии с целями и видом разрешенного</w:t>
      </w:r>
      <w:r>
        <w:t xml:space="preserve"> </w:t>
      </w:r>
      <w:r w:rsidRPr="006C57B2">
        <w:t>использования, указанными в пу</w:t>
      </w:r>
      <w:r>
        <w:t>нктах 1.1.1.1, 1.1.2.1 Договора.</w:t>
      </w:r>
    </w:p>
    <w:p w:rsidR="00A346D3" w:rsidRPr="00D53294" w:rsidRDefault="00A346D3" w:rsidP="00A346D3">
      <w:pPr>
        <w:pStyle w:val="ConsPlusNormal"/>
        <w:ind w:firstLine="709"/>
        <w:jc w:val="both"/>
        <w:rPr>
          <w:lang w:eastAsia="zh-CN"/>
        </w:rPr>
      </w:pPr>
      <w:bookmarkStart w:id="5" w:name="P1265"/>
      <w:bookmarkEnd w:id="5"/>
      <w:r w:rsidRPr="00D53294">
        <w:t>4.3.2. Своевременно и в полном объеме вносить арендную плату</w:t>
      </w:r>
      <w:r>
        <w:t xml:space="preserve"> за Имущество в порядке и в сроки</w:t>
      </w:r>
      <w:r w:rsidRPr="00D53294">
        <w:t>, установленн</w:t>
      </w:r>
      <w:r>
        <w:t>ые</w:t>
      </w:r>
      <w:r w:rsidRPr="00D53294">
        <w:t xml:space="preserve"> Договором.</w:t>
      </w:r>
    </w:p>
    <w:p w:rsidR="00A346D3" w:rsidRPr="00D53294" w:rsidRDefault="00A346D3" w:rsidP="00A346D3">
      <w:pPr>
        <w:pStyle w:val="ConsPlusNormal"/>
        <w:ind w:firstLine="709"/>
        <w:jc w:val="both"/>
      </w:pPr>
      <w:proofErr w:type="gramStart"/>
      <w:r w:rsidRPr="00D53294">
        <w:t>В случае получения от Арендодателя письменного предупреждения в связи</w:t>
      </w:r>
      <w:r w:rsidRPr="00D53294">
        <w:br/>
        <w:t>с неисполнением обязательств по внесению</w:t>
      </w:r>
      <w:proofErr w:type="gramEnd"/>
      <w:r w:rsidRPr="00D53294">
        <w:t xml:space="preserve"> арендной платы Арендатор обязан погасить задолженность по арендной плате и выплатить предусмотренные пунктом 5.3 Договора пени в течение трех рабочих дней с даты получения такого предупреждения.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4.3.3. Вносить арендную плату в соответствии с полученным уведомлением</w:t>
      </w:r>
      <w:r w:rsidRPr="00D53294">
        <w:br/>
        <w:t xml:space="preserve">в случае ее пересмотра в порядке, </w:t>
      </w:r>
      <w:r w:rsidRPr="00CD15E6">
        <w:t>установленном пунктом 3.9</w:t>
      </w:r>
      <w:r>
        <w:t xml:space="preserve"> </w:t>
      </w:r>
      <w:r w:rsidRPr="00CD15E6">
        <w:t>Договора</w:t>
      </w:r>
      <w:r w:rsidRPr="00D53294">
        <w:t>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4.3.4. Уведомить Арендодателя об изменении реквизитов (местонахождение, переименование, банковские реквизиты и т.п.) в десятидневный срок с момента соответствующего изменения.</w:t>
      </w:r>
    </w:p>
    <w:p w:rsidR="00A346D3" w:rsidRDefault="00A346D3" w:rsidP="00A346D3">
      <w:pPr>
        <w:pStyle w:val="ConsPlusNormal"/>
        <w:ind w:firstLine="709"/>
        <w:jc w:val="both"/>
      </w:pPr>
      <w:r w:rsidRPr="00D53294">
        <w:t>4.3.5. Нести расходы по содержанию и эксплуатации Имущества.</w:t>
      </w:r>
    </w:p>
    <w:p w:rsidR="00A346D3" w:rsidRDefault="00A346D3" w:rsidP="00A346D3">
      <w:pPr>
        <w:pStyle w:val="ConsPlusNormal"/>
        <w:ind w:firstLine="709"/>
        <w:jc w:val="both"/>
      </w:pPr>
      <w:r>
        <w:t xml:space="preserve">4.3.6. Оплачивать </w:t>
      </w:r>
      <w:proofErr w:type="gramStart"/>
      <w:r>
        <w:t>с даты подписания</w:t>
      </w:r>
      <w:proofErr w:type="gramEnd"/>
      <w:r>
        <w:t xml:space="preserve"> </w:t>
      </w:r>
      <w:r w:rsidRPr="009E10B9">
        <w:t>Акт</w:t>
      </w:r>
      <w:r>
        <w:t>а</w:t>
      </w:r>
      <w:r w:rsidRPr="009E10B9">
        <w:t xml:space="preserve"> приема-передачи имущества</w:t>
      </w:r>
      <w:r>
        <w:t xml:space="preserve"> </w:t>
      </w:r>
      <w:r w:rsidRPr="00D53294">
        <w:t xml:space="preserve">договоры на оказание коммунальных услуг, эксплуатационные и хозяйственные услуги, на вывоз твердых коммунальных отходов, страхования </w:t>
      </w:r>
      <w:r>
        <w:t>Объекта аренды</w:t>
      </w:r>
      <w:r w:rsidRPr="00D53294">
        <w:t xml:space="preserve">, </w:t>
      </w:r>
      <w:proofErr w:type="spellStart"/>
      <w:r w:rsidRPr="00D53294">
        <w:t>выгодоприобретателем</w:t>
      </w:r>
      <w:proofErr w:type="spellEnd"/>
      <w:r w:rsidRPr="00D53294">
        <w:t xml:space="preserve"> по которому является Арендодатель</w:t>
      </w:r>
      <w:r>
        <w:t xml:space="preserve">, с организациями-поставщиками коммунальных услуг </w:t>
      </w:r>
      <w:r w:rsidRPr="00183F5A">
        <w:t>не позднее трех</w:t>
      </w:r>
      <w:r>
        <w:t xml:space="preserve"> месяцев с даты государственной регистрации Договора (</w:t>
      </w:r>
      <w:r w:rsidRPr="00A443EA">
        <w:t>копии договоров по истечению указанного срока представить Арендодателю</w:t>
      </w:r>
      <w:r>
        <w:t>).</w:t>
      </w:r>
    </w:p>
    <w:p w:rsidR="00A346D3" w:rsidRDefault="00A346D3" w:rsidP="00A346D3">
      <w:pPr>
        <w:pStyle w:val="ConsPlusNormal"/>
        <w:ind w:firstLine="709"/>
        <w:jc w:val="both"/>
      </w:pPr>
      <w:r>
        <w:lastRenderedPageBreak/>
        <w:t xml:space="preserve">Договоры, указанные в настоящем пункте, должны быть заключены </w:t>
      </w:r>
      <w:proofErr w:type="gramStart"/>
      <w:r>
        <w:t>с даты подписания</w:t>
      </w:r>
      <w:proofErr w:type="gramEnd"/>
      <w:r>
        <w:t xml:space="preserve"> </w:t>
      </w:r>
      <w:r w:rsidRPr="009E10B9">
        <w:t>Акт</w:t>
      </w:r>
      <w:r>
        <w:t>а п</w:t>
      </w:r>
      <w:r w:rsidRPr="009E10B9">
        <w:t xml:space="preserve">риема-передачи </w:t>
      </w:r>
      <w:r w:rsidRPr="00D03DA1">
        <w:t>имущества</w:t>
      </w:r>
      <w:r>
        <w:t xml:space="preserve"> вне зависимости от даты государственной регистрации Договора.</w:t>
      </w:r>
    </w:p>
    <w:p w:rsidR="00A346D3" w:rsidRDefault="00A346D3" w:rsidP="00A346D3">
      <w:pPr>
        <w:pStyle w:val="ConsPlusNormal"/>
        <w:ind w:firstLine="709"/>
        <w:jc w:val="both"/>
      </w:pPr>
      <w:r>
        <w:t xml:space="preserve">В любом случае срок договоров, указанных в настоящем пункте, устанавливается </w:t>
      </w:r>
      <w:proofErr w:type="gramStart"/>
      <w:r>
        <w:t xml:space="preserve">с даты </w:t>
      </w:r>
      <w:r w:rsidRPr="009E10B9">
        <w:t>Акт</w:t>
      </w:r>
      <w:r>
        <w:t>а</w:t>
      </w:r>
      <w:proofErr w:type="gramEnd"/>
      <w:r w:rsidRPr="009E10B9">
        <w:t xml:space="preserve"> приема-передачи </w:t>
      </w:r>
      <w:r w:rsidRPr="007A159F">
        <w:t>имущества</w:t>
      </w:r>
      <w:r w:rsidRPr="00320F69">
        <w:t>.</w:t>
      </w:r>
    </w:p>
    <w:p w:rsidR="00A346D3" w:rsidRPr="00D53294" w:rsidRDefault="00A346D3" w:rsidP="00A346D3">
      <w:pPr>
        <w:pStyle w:val="ConsPlusNormal"/>
        <w:ind w:firstLine="709"/>
        <w:jc w:val="both"/>
      </w:pPr>
      <w:r>
        <w:t>Размер платы за коммунальные расходы определяется в соответствии с действующим законодательством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4.3.7. Соблюдать технические, санитарные, противопожарные и иные требования, предъявляемые при пользовании Имуществом, эксплуатировать Имущество в соответствии с принятыми нормами и правилами эксплуатации.</w:t>
      </w:r>
    </w:p>
    <w:p w:rsidR="00A346D3" w:rsidRPr="00D53294" w:rsidRDefault="00A346D3" w:rsidP="00A346D3">
      <w:pPr>
        <w:pStyle w:val="ConsPlusNormal"/>
        <w:ind w:firstLine="709"/>
        <w:jc w:val="both"/>
      </w:pPr>
      <w:bookmarkStart w:id="6" w:name="P1273"/>
      <w:bookmarkEnd w:id="6"/>
      <w:r w:rsidRPr="00D53294">
        <w:t xml:space="preserve">4.3.8. Не производить без письменного разрешения Арендодателя перепланировку и переоборудование капитального характера </w:t>
      </w:r>
      <w:r>
        <w:t>Объекта аренды</w:t>
      </w:r>
      <w:r w:rsidRPr="00D53294">
        <w:t>, указанного в пункте 1.1</w:t>
      </w:r>
      <w:r>
        <w:t xml:space="preserve">.1 . </w:t>
      </w:r>
      <w:r w:rsidRPr="00D53294">
        <w:t>Договора.</w:t>
      </w:r>
      <w:bookmarkStart w:id="7" w:name="P1274"/>
      <w:bookmarkEnd w:id="7"/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4.3.9. Предоставлять уполномоченным представителям Арендодателя возможность беспрепятственного доступа к Имуществу для его осмотра</w:t>
      </w:r>
      <w:r>
        <w:t xml:space="preserve"> </w:t>
      </w:r>
      <w:r w:rsidRPr="00D53294">
        <w:t>и проведения проверок использования Имущества в соответствии с условиями Договора, а также всю документацию, связанную с предметом Договора</w:t>
      </w:r>
      <w:r>
        <w:t xml:space="preserve"> </w:t>
      </w:r>
      <w:r w:rsidRPr="00D53294">
        <w:t>и запрашиваемую уполномоченными представителями Арендодателя в ходе проверки.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Обеспечивать беспрепятственный доступ представителям Арендодателя</w:t>
      </w:r>
      <w:r w:rsidRPr="00D53294">
        <w:br/>
        <w:t>к Имуществу для производства работ по предупреждению и ликвидации аварийных ситуаций, а также обеспечивать беспрепятственный доступ к Имуществу работникам специализированных эксплуатационных и ремонтных организаций, аварийно-технических служб.</w:t>
      </w:r>
    </w:p>
    <w:p w:rsidR="00A346D3" w:rsidRPr="00D53294" w:rsidRDefault="00A346D3" w:rsidP="00A346D3">
      <w:pPr>
        <w:pStyle w:val="ConsPlusNormal"/>
        <w:ind w:firstLine="709"/>
        <w:jc w:val="both"/>
      </w:pPr>
      <w:bookmarkStart w:id="8" w:name="P1275"/>
      <w:bookmarkStart w:id="9" w:name="P1276"/>
      <w:bookmarkEnd w:id="8"/>
      <w:bookmarkEnd w:id="9"/>
      <w:r w:rsidRPr="00D53294">
        <w:t>4.3.1</w:t>
      </w:r>
      <w:r>
        <w:t>0</w:t>
      </w:r>
      <w:r w:rsidRPr="00D53294">
        <w:t xml:space="preserve">. Производить текущий ремонт </w:t>
      </w:r>
      <w:r>
        <w:t xml:space="preserve">Объекта аренды </w:t>
      </w:r>
      <w:r w:rsidRPr="00D53294">
        <w:t>за счет собственных средств, без дальнейшей их компенсации</w:t>
      </w:r>
      <w:r w:rsidRPr="00CD15E6">
        <w:t>. Самостоятельно или за свой счет принимать все необходимые меры для обеспечения функционирования всех инженерных систем Объекта аренды: центрального отопления, горячего и холодного водоснабжения, канализации, электроснабжения и других.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4.3.1</w:t>
      </w:r>
      <w:r>
        <w:t>1</w:t>
      </w:r>
      <w:r w:rsidRPr="00D53294">
        <w:t>. Сообщать Арендодателю обо всех нарушениях прав собственника Имущества.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4.3.1</w:t>
      </w:r>
      <w:r>
        <w:t>2</w:t>
      </w:r>
      <w:r w:rsidRPr="00D53294">
        <w:t>. Сообщать Арендодателю о претензиях на Имущество со стороны третьих лиц.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4.3.1</w:t>
      </w:r>
      <w:r>
        <w:t>3</w:t>
      </w:r>
      <w:r w:rsidRPr="00D53294">
        <w:t>. При расторжении Договора в связи с окончанием срока Договора</w:t>
      </w:r>
      <w:r>
        <w:t xml:space="preserve"> </w:t>
      </w:r>
      <w:r w:rsidRPr="00D53294">
        <w:t xml:space="preserve">или в связи с досрочным расторжением Договора сообщить письменно не </w:t>
      </w:r>
      <w:proofErr w:type="gramStart"/>
      <w:r w:rsidRPr="00D53294">
        <w:t>позднее</w:t>
      </w:r>
      <w:proofErr w:type="gramEnd"/>
      <w:r w:rsidRPr="00D53294">
        <w:t xml:space="preserve"> чем за два месяца до окончания срока действия Договора или до планируемой даты расторжения Договора Арендодателю о предстоящем расторжении Договора</w:t>
      </w:r>
      <w:r>
        <w:t xml:space="preserve"> </w:t>
      </w:r>
      <w:r w:rsidRPr="00D53294">
        <w:t>и освобождении Имущества.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4.3.1</w:t>
      </w:r>
      <w:r>
        <w:t>4</w:t>
      </w:r>
      <w:r w:rsidRPr="00D53294">
        <w:t>. Передать Арендодателю Имущество по акту приема-передачи</w:t>
      </w:r>
      <w:r w:rsidRPr="00D53294">
        <w:br/>
        <w:t>в пятидневный срок со дня прекращения срока действия Договора. При досрочном расторжении Договора акт приема-передачи подписывается в день расторжения.</w:t>
      </w:r>
    </w:p>
    <w:p w:rsidR="00A346D3" w:rsidRPr="00D03DA1" w:rsidRDefault="00A346D3" w:rsidP="00A346D3">
      <w:pPr>
        <w:pStyle w:val="ConsPlusNormal"/>
        <w:ind w:firstLine="709"/>
        <w:jc w:val="both"/>
      </w:pPr>
      <w:r>
        <w:t xml:space="preserve">4.3.15. </w:t>
      </w:r>
      <w:r w:rsidRPr="00D03DA1">
        <w:t>Не допускать действий, приводящих к ухудшению качественных характеристик арендуемого Участка и прилегающих к нему территорий, экологической обстановки местности, а также к загрязнению территории.</w:t>
      </w:r>
    </w:p>
    <w:p w:rsidR="00A346D3" w:rsidRDefault="00A346D3" w:rsidP="00A346D3">
      <w:pPr>
        <w:pStyle w:val="ConsPlusNormal"/>
        <w:ind w:firstLine="709"/>
        <w:jc w:val="both"/>
      </w:pPr>
      <w:r w:rsidRPr="00D03DA1">
        <w:t>4.3.16. Выполнять условия эксплуатации городских подземных и наземных коммуникаций, и т.п. и не препятствовать их ремонту</w:t>
      </w:r>
      <w:r>
        <w:t xml:space="preserve"> </w:t>
      </w:r>
      <w:r w:rsidRPr="00D03DA1">
        <w:t>и обслуживанию (в случае есл</w:t>
      </w:r>
      <w:r>
        <w:t>и такие расположены на Участке).</w:t>
      </w:r>
    </w:p>
    <w:p w:rsidR="00A346D3" w:rsidRDefault="00A346D3" w:rsidP="00A346D3">
      <w:pPr>
        <w:pStyle w:val="ConsPlusNormal"/>
        <w:ind w:firstLine="709"/>
        <w:jc w:val="both"/>
      </w:pPr>
      <w:r>
        <w:t xml:space="preserve">4.3.17. </w:t>
      </w:r>
      <w:r w:rsidRPr="00821F24">
        <w:t xml:space="preserve">Завершить работы по проведению ремонта (восстановлению, реконструкции) в полном объеме арендуемого Имущества не позднее чем </w:t>
      </w:r>
      <w:proofErr w:type="gramStart"/>
      <w:r w:rsidRPr="00821F24">
        <w:t>через</w:t>
      </w:r>
      <w:proofErr w:type="gramEnd"/>
      <w:r w:rsidRPr="00821F24">
        <w:t xml:space="preserve"> ____ </w:t>
      </w:r>
      <w:proofErr w:type="gramStart"/>
      <w:r w:rsidRPr="00821F24">
        <w:t>года</w:t>
      </w:r>
      <w:proofErr w:type="gramEnd"/>
      <w:r w:rsidRPr="00821F24">
        <w:t xml:space="preserve"> с даты заключения настоящего Договора.</w:t>
      </w:r>
    </w:p>
    <w:p w:rsidR="00A346D3" w:rsidRPr="00D01659" w:rsidRDefault="00A346D3" w:rsidP="00A346D3">
      <w:pPr>
        <w:ind w:firstLine="709"/>
        <w:jc w:val="both"/>
      </w:pPr>
      <w:r w:rsidRPr="00D01659">
        <w:t>4.3.18. Разработать и направить на согласование Арендодателю проектную документацию на проведение работ по ремонту (восстановлению, реконструкции) Имущества.</w:t>
      </w:r>
    </w:p>
    <w:p w:rsidR="00A346D3" w:rsidRDefault="00A346D3" w:rsidP="00A346D3">
      <w:pPr>
        <w:ind w:firstLine="709"/>
        <w:jc w:val="both"/>
      </w:pPr>
      <w:r w:rsidRPr="00D01659">
        <w:t>4.3.19. Не приступать к проведению работ по ремонту (восстановлению, реконструкции) Имущества до получения письменного разрешения Арендодателя.</w:t>
      </w:r>
    </w:p>
    <w:p w:rsidR="00A346D3" w:rsidRPr="00D03DA1" w:rsidRDefault="00A346D3" w:rsidP="00A346D3">
      <w:pPr>
        <w:pStyle w:val="ConsPlusNormal"/>
        <w:ind w:firstLine="709"/>
        <w:jc w:val="both"/>
      </w:pPr>
      <w:r w:rsidRPr="00D03DA1">
        <w:t>4.3.</w:t>
      </w:r>
      <w:r>
        <w:t>20</w:t>
      </w:r>
      <w:r w:rsidRPr="00D03DA1">
        <w:t>. 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4.3.</w:t>
      </w:r>
      <w:r>
        <w:t>21</w:t>
      </w:r>
      <w:r w:rsidRPr="00D53294">
        <w:t>. Возмещать Арендодателю ущерб в соответствии с действующим законодательством Российской Федерации в случае, если Имущество приходит</w:t>
      </w:r>
      <w:r>
        <w:t xml:space="preserve"> </w:t>
      </w:r>
      <w:r w:rsidRPr="00D53294">
        <w:t>в негодность в течение периода действия Договора, указанного в пункте 2.1. Договора, по вине Арендатора.</w:t>
      </w:r>
    </w:p>
    <w:p w:rsidR="00A346D3" w:rsidRDefault="00A346D3" w:rsidP="00A346D3">
      <w:pPr>
        <w:pStyle w:val="ConsPlusNormal"/>
        <w:ind w:firstLine="709"/>
        <w:jc w:val="both"/>
      </w:pPr>
      <w:r w:rsidRPr="00D53294">
        <w:t>4.3.</w:t>
      </w:r>
      <w:r>
        <w:t>22</w:t>
      </w:r>
      <w:r w:rsidRPr="00D53294">
        <w:t>. По истечении срока действия Договора, а также при досрочном</w:t>
      </w:r>
      <w:r w:rsidRPr="00D53294">
        <w:br/>
        <w:t>его расторжении, безвозмездно передать Арендодателю все произведённые</w:t>
      </w:r>
      <w:r w:rsidRPr="00D53294">
        <w:br/>
        <w:t xml:space="preserve">с согласования реконструкции, перепланировки и переоборудование </w:t>
      </w:r>
      <w:r>
        <w:t>Объекта аренды</w:t>
      </w:r>
      <w:r w:rsidRPr="00D53294">
        <w:t>,</w:t>
      </w:r>
      <w:r w:rsidRPr="00D53294">
        <w:br/>
        <w:t>а также неотделимые без вреда от конструкции улучшения вместе с технической документацией.</w:t>
      </w:r>
    </w:p>
    <w:p w:rsidR="00A346D3" w:rsidRPr="00D53294" w:rsidRDefault="00A346D3" w:rsidP="00A346D3">
      <w:pPr>
        <w:ind w:firstLine="709"/>
      </w:pPr>
      <w:r w:rsidRPr="0002504D">
        <w:lastRenderedPageBreak/>
        <w:t>4.3.</w:t>
      </w:r>
      <w:r>
        <w:t>23</w:t>
      </w:r>
      <w:r w:rsidRPr="0002504D">
        <w:t>. Обеспечивать сохранность Имущества.</w:t>
      </w:r>
    </w:p>
    <w:p w:rsidR="00A346D3" w:rsidRPr="00D53294" w:rsidRDefault="00A346D3" w:rsidP="00A346D3">
      <w:pPr>
        <w:ind w:firstLine="708"/>
        <w:rPr>
          <w:bCs/>
        </w:rPr>
      </w:pPr>
      <w:r w:rsidRPr="00D53294">
        <w:rPr>
          <w:bCs/>
        </w:rPr>
        <w:t>4.4. Арендатор не вправе:</w:t>
      </w:r>
    </w:p>
    <w:p w:rsidR="00A346D3" w:rsidRPr="00D53294" w:rsidRDefault="00A346D3" w:rsidP="00A346D3">
      <w:pPr>
        <w:ind w:firstLine="708"/>
        <w:jc w:val="both"/>
      </w:pPr>
      <w:r w:rsidRPr="00D53294">
        <w:t xml:space="preserve">4.4.1. Производить без письменного разрешения Арендодателя перепланировку </w:t>
      </w:r>
      <w:r>
        <w:br/>
      </w:r>
      <w:r w:rsidRPr="00D53294">
        <w:t xml:space="preserve">и переоборудование капитального характера </w:t>
      </w:r>
      <w:r>
        <w:t>Объекта аренды</w:t>
      </w:r>
      <w:r w:rsidRPr="00D53294">
        <w:t>, указанного в пункте 1.1</w:t>
      </w:r>
      <w:r>
        <w:t>.1</w:t>
      </w:r>
      <w:r w:rsidRPr="00D53294">
        <w:t xml:space="preserve"> Договора.</w:t>
      </w:r>
    </w:p>
    <w:p w:rsidR="00A346D3" w:rsidRDefault="00A346D3" w:rsidP="00A346D3">
      <w:pPr>
        <w:ind w:firstLine="708"/>
        <w:jc w:val="both"/>
      </w:pPr>
      <w:r w:rsidRPr="00A77D32">
        <w:t xml:space="preserve">4.4.2. Требовать возмещение стоимости произведенного капитального ремонта </w:t>
      </w:r>
      <w:r>
        <w:t>Объекта аренды</w:t>
      </w:r>
      <w:r w:rsidRPr="00A77D32">
        <w:t>.</w:t>
      </w:r>
      <w:r>
        <w:t xml:space="preserve"> </w:t>
      </w:r>
    </w:p>
    <w:p w:rsidR="00A346D3" w:rsidRPr="0002504D" w:rsidRDefault="00A346D3" w:rsidP="00A346D3">
      <w:pPr>
        <w:ind w:firstLine="708"/>
        <w:jc w:val="both"/>
      </w:pPr>
      <w:r w:rsidRPr="0002504D">
        <w:t>4.4.3. Осуществлять самовольное строительство или возведение некапитальных объектов на Участке.</w:t>
      </w:r>
    </w:p>
    <w:p w:rsidR="00A346D3" w:rsidRPr="0002504D" w:rsidRDefault="00A346D3" w:rsidP="00A346D3">
      <w:pPr>
        <w:ind w:firstLine="708"/>
        <w:jc w:val="both"/>
      </w:pPr>
      <w:r w:rsidRPr="0002504D">
        <w:t>4.4.4. Использовать Участок способами, запрещенными действующим законодательством.</w:t>
      </w:r>
    </w:p>
    <w:p w:rsidR="00A346D3" w:rsidRDefault="00A346D3" w:rsidP="00A346D3">
      <w:pPr>
        <w:ind w:firstLine="708"/>
        <w:jc w:val="both"/>
      </w:pPr>
      <w:r w:rsidRPr="0002504D">
        <w:t>4.5. Арендатор несет ответственность за сохранность переданного ему в аренду Имущества</w:t>
      </w:r>
      <w:r w:rsidRPr="00886EBA">
        <w:t>.</w:t>
      </w:r>
    </w:p>
    <w:p w:rsidR="00A346D3" w:rsidRDefault="00A346D3" w:rsidP="00A346D3">
      <w:pPr>
        <w:ind w:firstLine="708"/>
        <w:jc w:val="both"/>
      </w:pPr>
      <w:r w:rsidRPr="005D6F26">
        <w:t>4</w:t>
      </w:r>
      <w:r w:rsidRPr="0002504D">
        <w:t xml:space="preserve">.6. Арендодатель и Арендатор имеют иные права и </w:t>
      </w:r>
      <w:proofErr w:type="gramStart"/>
      <w:r w:rsidRPr="0002504D">
        <w:t>несут иные обязанности</w:t>
      </w:r>
      <w:proofErr w:type="gramEnd"/>
      <w:r w:rsidRPr="0002504D">
        <w:t>, установленные законодательством Российской Федерации.</w:t>
      </w:r>
    </w:p>
    <w:p w:rsidR="00A346D3" w:rsidRDefault="00A346D3" w:rsidP="00A346D3">
      <w:pPr>
        <w:ind w:firstLine="708"/>
      </w:pPr>
      <w:r>
        <w:t>4.5. Арендатор вправе:</w:t>
      </w:r>
    </w:p>
    <w:p w:rsidR="00A346D3" w:rsidRDefault="00A346D3" w:rsidP="00A346D3">
      <w:pPr>
        <w:ind w:firstLine="708"/>
        <w:jc w:val="both"/>
      </w:pPr>
      <w:r>
        <w:t>4.5.1. Приобрести Имущество в собственность в порядке, установленном 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при условии выполнения обязанностей, установленных пунктом 4.3. настоящего Договора.</w:t>
      </w:r>
    </w:p>
    <w:p w:rsidR="00A346D3" w:rsidRDefault="00A346D3" w:rsidP="00A346D3">
      <w:pPr>
        <w:ind w:firstLine="708"/>
        <w:jc w:val="both"/>
      </w:pPr>
      <w:r>
        <w:t>4.5.2. По истечении срока договора, при условии надлежащего исполнения своих обязанностей, предусмотренных настоящим договором, заключить договор аренды на новый срок.</w:t>
      </w:r>
    </w:p>
    <w:p w:rsidR="00B86016" w:rsidRPr="00D53294" w:rsidRDefault="00B86016" w:rsidP="00A346D3">
      <w:pPr>
        <w:ind w:firstLine="708"/>
        <w:jc w:val="both"/>
      </w:pPr>
    </w:p>
    <w:p w:rsidR="00A346D3" w:rsidRPr="00D53294" w:rsidRDefault="00A346D3" w:rsidP="00A346D3">
      <w:pPr>
        <w:pStyle w:val="ConsPlusNormal"/>
        <w:jc w:val="center"/>
        <w:outlineLvl w:val="0"/>
      </w:pPr>
      <w:r w:rsidRPr="00D53294">
        <w:rPr>
          <w:b/>
        </w:rPr>
        <w:t>5. Ответственность Сторон</w:t>
      </w:r>
    </w:p>
    <w:p w:rsidR="00A346D3" w:rsidRPr="00D53294" w:rsidRDefault="00A346D3" w:rsidP="00A346D3">
      <w:pPr>
        <w:pStyle w:val="ConsPlusNormal"/>
        <w:outlineLvl w:val="0"/>
      </w:pP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5.1. За нарушение условий Договора стороны несут ответственность</w:t>
      </w:r>
      <w:r w:rsidRPr="00D53294">
        <w:br/>
        <w:t>в соответствии с действующим законодательством Российской Федерации, законодательством Московской области и Договором.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 xml:space="preserve">5.2. По требованию Арендодателя Договор </w:t>
      </w:r>
      <w:proofErr w:type="gramStart"/>
      <w:r w:rsidRPr="00D53294">
        <w:t>может быть досрочно расторгнут</w:t>
      </w:r>
      <w:proofErr w:type="gramEnd"/>
      <w:r w:rsidRPr="00D53294">
        <w:t xml:space="preserve"> судом в случаях, указанных в п. </w:t>
      </w:r>
      <w:r w:rsidRPr="0002504D">
        <w:t>4.1.5</w:t>
      </w:r>
      <w:r w:rsidRPr="00D53294">
        <w:t>. Договора.</w:t>
      </w:r>
    </w:p>
    <w:p w:rsidR="00A346D3" w:rsidRDefault="00A346D3" w:rsidP="00A346D3">
      <w:pPr>
        <w:pStyle w:val="ConsPlusNormal"/>
        <w:ind w:firstLine="709"/>
        <w:jc w:val="both"/>
      </w:pPr>
      <w:r w:rsidRPr="00D53294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</w:t>
      </w:r>
      <w:proofErr w:type="gramStart"/>
      <w:r w:rsidRPr="00D53294">
        <w:t>с даты</w:t>
      </w:r>
      <w:proofErr w:type="gramEnd"/>
      <w:r w:rsidRPr="00D53294">
        <w:t xml:space="preserve"> ее направления.</w:t>
      </w:r>
    </w:p>
    <w:p w:rsidR="00A346D3" w:rsidRDefault="00A346D3" w:rsidP="00A346D3">
      <w:pPr>
        <w:pStyle w:val="ConsPlusNormal"/>
        <w:ind w:firstLine="709"/>
        <w:jc w:val="both"/>
      </w:pPr>
      <w:r>
        <w:t>5.3. В случае невнесения арендной платы в установленный срок Арендатор уплачивает Арендодателю пени.</w:t>
      </w:r>
    </w:p>
    <w:p w:rsidR="00A346D3" w:rsidRDefault="00A346D3" w:rsidP="00A346D3">
      <w:pPr>
        <w:pStyle w:val="ConsPlusNormal"/>
        <w:ind w:firstLine="709"/>
        <w:jc w:val="both"/>
      </w:pPr>
      <w:r>
        <w:t xml:space="preserve">5.3.1. Пени за просрочку платежа за Участок начисляются на сумму задолженности в </w:t>
      </w:r>
      <w:r w:rsidRPr="000E46D3">
        <w:t xml:space="preserve"> размере 0,05 % за каждый день просрочки</w:t>
      </w:r>
      <w:r>
        <w:t xml:space="preserve"> по день уплаты включительно.</w:t>
      </w:r>
    </w:p>
    <w:p w:rsidR="00A346D3" w:rsidRDefault="00A346D3" w:rsidP="00A346D3">
      <w:pPr>
        <w:pStyle w:val="ConsPlusNormal"/>
        <w:ind w:firstLine="709"/>
        <w:jc w:val="both"/>
      </w:pPr>
      <w:r>
        <w:t xml:space="preserve">5.3.2. Пени за просрочку платежа за Объект аренды начисляются на сумму задолженности в размере </w:t>
      </w:r>
      <w:r w:rsidRPr="00D53294">
        <w:t>1/300 ставки рефинансирования Центрального банка Российской Федераци</w:t>
      </w:r>
      <w:r>
        <w:t>и, действующей на дату платежа за каждый день просрочки по день уплаты включительно.</w:t>
      </w:r>
    </w:p>
    <w:p w:rsidR="00A346D3" w:rsidRDefault="00A346D3" w:rsidP="00A346D3">
      <w:pPr>
        <w:pStyle w:val="ConsPlusNormal"/>
        <w:ind w:firstLine="709"/>
        <w:jc w:val="both"/>
      </w:pPr>
      <w:r>
        <w:t xml:space="preserve">5.4. Оплата пени за просрочку производится </w:t>
      </w:r>
      <w:r w:rsidRPr="00D53294">
        <w:t>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:rsidR="00A346D3" w:rsidRPr="0002504D" w:rsidRDefault="00A346D3" w:rsidP="00A346D3">
      <w:pPr>
        <w:pStyle w:val="ConsPlusNormal"/>
        <w:ind w:firstLine="709"/>
        <w:jc w:val="both"/>
      </w:pPr>
      <w:r w:rsidRPr="00D53294">
        <w:t>5.</w:t>
      </w:r>
      <w:r>
        <w:t>4</w:t>
      </w:r>
      <w:r w:rsidRPr="00D53294">
        <w:t xml:space="preserve">. Пени за первый платеж начисляются по истечении 30 (тридцати) календарных дней </w:t>
      </w:r>
      <w:proofErr w:type="gramStart"/>
      <w:r w:rsidRPr="00D53294">
        <w:t>с даты подписания</w:t>
      </w:r>
      <w:proofErr w:type="gramEnd"/>
      <w:r w:rsidRPr="00D53294">
        <w:t xml:space="preserve"> Договора.</w:t>
      </w:r>
      <w:r>
        <w:t xml:space="preserve"> </w:t>
      </w:r>
      <w:r w:rsidRPr="0002504D">
        <w:t>Начисление пени за несвоевременную оплату производится со дня, следующего за днем ближайшего срока платежа после даты подписания Договора аренды.</w:t>
      </w:r>
    </w:p>
    <w:p w:rsidR="00A346D3" w:rsidRPr="0002504D" w:rsidRDefault="00A346D3" w:rsidP="00A346D3">
      <w:pPr>
        <w:pStyle w:val="ConsPlusNormal"/>
        <w:ind w:firstLine="709"/>
        <w:jc w:val="both"/>
      </w:pPr>
      <w:r w:rsidRPr="0002504D">
        <w:t>5.5. В случае неправильно оформленного платежного поручения оплата аренды не засчитывается, и Арендодатель выставляет Арендатору штрафные санкции согласно пункту 5.3 Договора аренды.</w:t>
      </w:r>
    </w:p>
    <w:p w:rsidR="00A346D3" w:rsidRDefault="00A346D3" w:rsidP="00A346D3">
      <w:pPr>
        <w:pStyle w:val="ConsPlusNormal"/>
        <w:ind w:firstLine="709"/>
        <w:jc w:val="both"/>
      </w:pPr>
      <w:r w:rsidRPr="00D53294">
        <w:t>5.</w:t>
      </w:r>
      <w:r>
        <w:t>6</w:t>
      </w:r>
      <w:r w:rsidRPr="00D53294">
        <w:t>. 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:rsidR="00A346D3" w:rsidRDefault="00A346D3" w:rsidP="00A346D3">
      <w:pPr>
        <w:pStyle w:val="ConsPlusNormal"/>
        <w:ind w:firstLine="709"/>
        <w:jc w:val="both"/>
      </w:pPr>
      <w:r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:rsidR="00A346D3" w:rsidRDefault="00A346D3" w:rsidP="00A346D3">
      <w:pPr>
        <w:pStyle w:val="ConsPlusNormal"/>
        <w:jc w:val="both"/>
      </w:pPr>
    </w:p>
    <w:p w:rsidR="00A346D3" w:rsidRPr="00D53294" w:rsidRDefault="00A346D3" w:rsidP="00A346D3">
      <w:pPr>
        <w:pStyle w:val="ConsPlusNormal"/>
        <w:jc w:val="center"/>
        <w:outlineLvl w:val="0"/>
      </w:pPr>
      <w:r w:rsidRPr="00D53294">
        <w:rPr>
          <w:b/>
        </w:rPr>
        <w:t>6. Рассмотрение споров</w:t>
      </w:r>
    </w:p>
    <w:p w:rsidR="00A346D3" w:rsidRPr="00D53294" w:rsidRDefault="00A346D3" w:rsidP="00A346D3">
      <w:pPr>
        <w:pStyle w:val="ConsPlusNormal"/>
        <w:outlineLvl w:val="0"/>
      </w:pP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6.1. 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:rsidR="00A346D3" w:rsidRPr="00BC0548" w:rsidRDefault="00A346D3" w:rsidP="00A346D3">
      <w:pPr>
        <w:pStyle w:val="ConsPlusNormal"/>
        <w:ind w:firstLine="709"/>
        <w:jc w:val="both"/>
      </w:pPr>
      <w:r w:rsidRPr="00D53294">
        <w:t>6.2. 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:rsidR="00A346D3" w:rsidRDefault="00A346D3" w:rsidP="00A346D3">
      <w:pPr>
        <w:pStyle w:val="ConsPlusNormal"/>
        <w:jc w:val="center"/>
        <w:rPr>
          <w:b/>
        </w:rPr>
      </w:pPr>
    </w:p>
    <w:p w:rsidR="00A346D3" w:rsidRPr="00D53294" w:rsidRDefault="00A346D3" w:rsidP="00A346D3">
      <w:pPr>
        <w:pStyle w:val="ConsPlusNormal"/>
        <w:jc w:val="center"/>
      </w:pPr>
      <w:r w:rsidRPr="00D53294">
        <w:rPr>
          <w:b/>
        </w:rPr>
        <w:t>7. Изменение условий договора</w:t>
      </w:r>
    </w:p>
    <w:p w:rsidR="00A346D3" w:rsidRPr="00D53294" w:rsidRDefault="00A346D3" w:rsidP="00A346D3">
      <w:pPr>
        <w:pStyle w:val="ConsPlusNormal"/>
      </w:pP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7.1. Все изменения и дополнения к условиям Договора действительны</w:t>
      </w:r>
      <w:r w:rsidRPr="00D53294">
        <w:br/>
        <w:t>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</w:t>
      </w:r>
      <w:r>
        <w:t xml:space="preserve"> </w:t>
      </w:r>
      <w:r w:rsidRPr="00D53294">
        <w:t>на срок более 1 года).</w:t>
      </w:r>
    </w:p>
    <w:p w:rsidR="00A346D3" w:rsidRDefault="00A346D3" w:rsidP="00A346D3">
      <w:pPr>
        <w:pStyle w:val="ConsPlusNormal"/>
        <w:ind w:firstLine="709"/>
        <w:jc w:val="both"/>
      </w:pPr>
      <w:r w:rsidRPr="00D53294">
        <w:t xml:space="preserve">7.2. Изменение </w:t>
      </w:r>
      <w:r>
        <w:t xml:space="preserve">целевого назначения Имущества </w:t>
      </w:r>
      <w:r w:rsidRPr="00D53294">
        <w:t>допускается</w:t>
      </w:r>
      <w:r>
        <w:t xml:space="preserve"> в случаях, установленных законодательством Российской Федерации</w:t>
      </w:r>
      <w:r w:rsidRPr="00D53294">
        <w:t>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7.3. Арендатору запрещается заключать договор уступки требования (цессии) по Договору.</w:t>
      </w:r>
    </w:p>
    <w:p w:rsidR="00A346D3" w:rsidRPr="00A434F9" w:rsidRDefault="00A346D3" w:rsidP="00A346D3">
      <w:pPr>
        <w:pStyle w:val="ConsPlusNormal"/>
        <w:ind w:firstLine="709"/>
        <w:jc w:val="both"/>
      </w:pPr>
      <w:r w:rsidRPr="00A434F9">
        <w:t>7.4. Арендатор не имеет права переуступки прав пользования, передачи прав пользования в залог и внесения прав пользования в уставный капитал любых других субъектов хозяйственной деятельности, передачи третьим лицам прав и обязанностей по договору аренды (перенаем), за исключением субаренды, с письменного согласия Арендодателя, при добросовестном выполнении условий Договора.</w:t>
      </w:r>
    </w:p>
    <w:p w:rsidR="00A346D3" w:rsidRPr="00584502" w:rsidRDefault="00A346D3" w:rsidP="00A346D3">
      <w:pPr>
        <w:pStyle w:val="ConsPlusNormal"/>
        <w:ind w:firstLine="709"/>
        <w:jc w:val="both"/>
      </w:pPr>
      <w:r w:rsidRPr="00584502">
        <w:t xml:space="preserve">7.5. Арендодатель вправе в одностороннем внесудебном порядке </w:t>
      </w:r>
      <w:r>
        <w:t xml:space="preserve">расторгнуть </w:t>
      </w:r>
      <w:r w:rsidRPr="00584502">
        <w:t xml:space="preserve">Договор </w:t>
      </w:r>
      <w:r>
        <w:br/>
      </w:r>
      <w:r w:rsidRPr="00584502">
        <w:t>в следующих случаях:</w:t>
      </w:r>
    </w:p>
    <w:p w:rsidR="00A346D3" w:rsidRPr="00584502" w:rsidRDefault="00A346D3" w:rsidP="00A346D3">
      <w:pPr>
        <w:pStyle w:val="ConsPlusNormal"/>
        <w:ind w:firstLine="709"/>
        <w:jc w:val="both"/>
      </w:pPr>
      <w:r w:rsidRPr="00584502">
        <w:t>7.</w:t>
      </w:r>
      <w:r>
        <w:t>5</w:t>
      </w:r>
      <w:r w:rsidRPr="00584502">
        <w:t xml:space="preserve">.1. Использования Арендатором Имущества с существенным нарушением условий Договора или целевого назначения Имущества, указанного </w:t>
      </w:r>
      <w:r w:rsidRPr="00410211">
        <w:t xml:space="preserve">в пункте </w:t>
      </w:r>
      <w:r>
        <w:t xml:space="preserve">1.1.1.1 и 1.1.2.1. </w:t>
      </w:r>
      <w:r w:rsidRPr="00584502">
        <w:t xml:space="preserve"> Договора, либо с неоднократными нарушениями. </w:t>
      </w:r>
    </w:p>
    <w:p w:rsidR="00A346D3" w:rsidRPr="00584502" w:rsidRDefault="00A346D3" w:rsidP="00A346D3">
      <w:pPr>
        <w:pStyle w:val="ConsPlusNormal"/>
        <w:ind w:firstLine="709"/>
        <w:jc w:val="both"/>
      </w:pPr>
      <w:r w:rsidRPr="00584502">
        <w:t>7.</w:t>
      </w:r>
      <w:r>
        <w:t>5</w:t>
      </w:r>
      <w:r w:rsidRPr="00584502">
        <w:t xml:space="preserve">.2. Невнесения Арендатором </w:t>
      </w:r>
      <w:r>
        <w:t xml:space="preserve">в полном объеме </w:t>
      </w:r>
      <w:r w:rsidRPr="00584502">
        <w:t>арендной платы более 2 (двух) расчетных периодов (месяцев) подряд после истечения.</w:t>
      </w:r>
    </w:p>
    <w:p w:rsidR="00A346D3" w:rsidRPr="00584502" w:rsidRDefault="00A346D3" w:rsidP="00A346D3">
      <w:pPr>
        <w:pStyle w:val="ConsPlusNormal"/>
        <w:ind w:firstLine="709"/>
        <w:jc w:val="both"/>
      </w:pPr>
      <w:r w:rsidRPr="00584502">
        <w:t>7.</w:t>
      </w:r>
      <w:r>
        <w:t>5</w:t>
      </w:r>
      <w:r w:rsidRPr="00584502">
        <w:t xml:space="preserve">.3. </w:t>
      </w:r>
      <w:proofErr w:type="gramStart"/>
      <w:r w:rsidRPr="00584502">
        <w:t>Существенном</w:t>
      </w:r>
      <w:proofErr w:type="gramEnd"/>
      <w:r w:rsidRPr="00584502">
        <w:t xml:space="preserve"> ухудшени</w:t>
      </w:r>
      <w:r>
        <w:t>и</w:t>
      </w:r>
      <w:r w:rsidRPr="00584502">
        <w:t xml:space="preserve"> Арендатором состояния Имущества.</w:t>
      </w:r>
    </w:p>
    <w:p w:rsidR="00A346D3" w:rsidRPr="00584502" w:rsidRDefault="00A346D3" w:rsidP="00A346D3">
      <w:pPr>
        <w:pStyle w:val="ConsPlusNormal"/>
        <w:ind w:firstLine="709"/>
        <w:jc w:val="both"/>
      </w:pPr>
      <w:r w:rsidRPr="00584502">
        <w:t>7.</w:t>
      </w:r>
      <w:r>
        <w:t>5</w:t>
      </w:r>
      <w:r w:rsidRPr="00584502">
        <w:t xml:space="preserve">.4. Отказ Арендатора от оплаты увеличенной арендной </w:t>
      </w:r>
      <w:r>
        <w:t>платы</w:t>
      </w:r>
      <w:r w:rsidRPr="00584502">
        <w:t xml:space="preserve"> вследствие одностороннего изменения ставки арендной платы в порядке, установленном в пункте 3</w:t>
      </w:r>
      <w:r>
        <w:t xml:space="preserve">.9. </w:t>
      </w:r>
      <w:r w:rsidRPr="00584502">
        <w:t xml:space="preserve">Договора. </w:t>
      </w:r>
    </w:p>
    <w:p w:rsidR="00A346D3" w:rsidRPr="00A434F9" w:rsidRDefault="00A346D3" w:rsidP="00A346D3">
      <w:pPr>
        <w:pStyle w:val="ConsPlusNormal"/>
        <w:ind w:firstLine="709"/>
        <w:jc w:val="both"/>
      </w:pPr>
      <w:r w:rsidRPr="00A434F9">
        <w:t>7.5.5. Совершение Арендатором сделки, следствием которой явилось или может явиться какое-либо обременение предоставленных Арендатору по Договору прав на Имущество, за исключением предоставления Арендатором Имущества в субаренду с письменного согласия Арендодателя</w:t>
      </w:r>
      <w:ins w:id="10" w:author="Белых Светлана Викторовна" w:date="2023-06-27T22:19:00Z">
        <w:r w:rsidRPr="00A434F9">
          <w:t>.</w:t>
        </w:r>
      </w:ins>
    </w:p>
    <w:p w:rsidR="00A346D3" w:rsidRDefault="00A346D3" w:rsidP="00A346D3">
      <w:pPr>
        <w:pStyle w:val="ConsPlusNormal"/>
        <w:ind w:firstLine="709"/>
        <w:jc w:val="both"/>
      </w:pPr>
      <w:r w:rsidRPr="00A434F9">
        <w:t>7.5.6. Если Арендатор незамедлительно не известил Арендодателя о всяком повреждении</w:t>
      </w:r>
      <w:r w:rsidRPr="00584502">
        <w:t xml:space="preserve"> Имущества, аварии или ином событии, нанесшем (или грозящем нанести) Имуществу ущерб, и своевременно не принял все возможные меры по предотвращению угрозы дальнейшего разрушения или повреждения Имущества.</w:t>
      </w:r>
    </w:p>
    <w:p w:rsidR="00A346D3" w:rsidRPr="00584502" w:rsidRDefault="00A346D3" w:rsidP="00A346D3">
      <w:pPr>
        <w:pStyle w:val="ConsPlusNormal"/>
        <w:ind w:firstLine="709"/>
        <w:jc w:val="both"/>
      </w:pPr>
      <w:r>
        <w:t>7.5.7. Н</w:t>
      </w:r>
      <w:r w:rsidRPr="0038139E">
        <w:t>евыполнения Арендатором обязательства, предусмотренного пункт</w:t>
      </w:r>
      <w:r>
        <w:t xml:space="preserve">ом </w:t>
      </w:r>
      <w:r w:rsidRPr="0038139E">
        <w:t>4.3.17 настоящего Договора</w:t>
      </w:r>
      <w:r>
        <w:t>.</w:t>
      </w:r>
    </w:p>
    <w:p w:rsidR="00A346D3" w:rsidRPr="00584502" w:rsidRDefault="00A346D3" w:rsidP="00A346D3">
      <w:pPr>
        <w:pStyle w:val="ConsPlusNormal"/>
        <w:ind w:firstLine="709"/>
        <w:jc w:val="both"/>
      </w:pPr>
      <w:r w:rsidRPr="00584502">
        <w:t>7.</w:t>
      </w:r>
      <w:r>
        <w:t>6</w:t>
      </w:r>
      <w:r w:rsidRPr="00584502">
        <w:t>. В случае принятия Арендодателем решения об отказе от исполнения Договора в сл</w:t>
      </w:r>
      <w:r>
        <w:t xml:space="preserve">учаях, установленных </w:t>
      </w:r>
      <w:r w:rsidRPr="00D03DA1">
        <w:t>пунктом 7.5 Договора</w:t>
      </w:r>
      <w:r w:rsidRPr="00584502">
        <w:t xml:space="preserve">, Арендодатель направляет Арендатору соответствующее уведомление в порядке, установленном пунктом 8.6 Договора. </w:t>
      </w:r>
    </w:p>
    <w:p w:rsidR="00A346D3" w:rsidRPr="00584502" w:rsidRDefault="00A346D3" w:rsidP="00A346D3">
      <w:pPr>
        <w:pStyle w:val="ConsPlusNormal"/>
        <w:ind w:firstLine="709"/>
        <w:jc w:val="both"/>
      </w:pPr>
      <w:r w:rsidRPr="00584502">
        <w:t xml:space="preserve">Договор считается расторгнутым </w:t>
      </w:r>
      <w:proofErr w:type="gramStart"/>
      <w:r w:rsidRPr="00584502">
        <w:t>через</w:t>
      </w:r>
      <w:proofErr w:type="gramEnd"/>
      <w:r w:rsidRPr="00584502">
        <w:t xml:space="preserve"> _______ (______) </w:t>
      </w:r>
      <w:proofErr w:type="gramStart"/>
      <w:r w:rsidRPr="00584502">
        <w:t>дней</w:t>
      </w:r>
      <w:proofErr w:type="gramEnd"/>
      <w:r w:rsidRPr="00584502">
        <w:t xml:space="preserve"> с даты доставки Арендатору уведомления о расторжении Договора любым из способов, указанных в пункте 8.6 Договора. </w:t>
      </w:r>
    </w:p>
    <w:p w:rsidR="00A346D3" w:rsidRDefault="00A346D3" w:rsidP="00A346D3">
      <w:pPr>
        <w:pStyle w:val="ConsPlusNormal"/>
        <w:ind w:firstLine="709"/>
        <w:jc w:val="both"/>
      </w:pPr>
      <w:r w:rsidRPr="00584502">
        <w:t>Арендатор обязан освободить Имущество не позднее даты указанной в уведомлении.</w:t>
      </w:r>
    </w:p>
    <w:p w:rsidR="00A346D3" w:rsidRDefault="00A346D3" w:rsidP="00A346D3">
      <w:pPr>
        <w:pStyle w:val="ConsPlusNormal"/>
        <w:ind w:firstLine="709"/>
        <w:jc w:val="both"/>
      </w:pPr>
      <w:r w:rsidRPr="00F16027">
        <w:t xml:space="preserve">7.7. Действие Договора прекращается по истечении срока его действия, после передачи </w:t>
      </w:r>
      <w:r>
        <w:br/>
      </w:r>
      <w:r w:rsidRPr="00F16027">
        <w:t>по акту приема-передачи Имущества, а также после оформления соглашения о расторжении Договора аренды и производства всех расчетов между Сторонами (исполнения обязательств в полном объеме между Сторонами).</w:t>
      </w:r>
    </w:p>
    <w:p w:rsidR="00B86016" w:rsidRDefault="00B86016" w:rsidP="00A346D3">
      <w:pPr>
        <w:pStyle w:val="ConsPlusNormal"/>
        <w:ind w:firstLine="709"/>
        <w:jc w:val="both"/>
      </w:pPr>
    </w:p>
    <w:p w:rsidR="00A346D3" w:rsidRPr="00D53294" w:rsidRDefault="00A346D3" w:rsidP="00A346D3">
      <w:pPr>
        <w:pStyle w:val="ConsPlusNormal"/>
        <w:jc w:val="center"/>
        <w:outlineLvl w:val="0"/>
      </w:pPr>
      <w:r w:rsidRPr="00D53294">
        <w:rPr>
          <w:b/>
        </w:rPr>
        <w:t>8. Дополнительные и особые условия договора</w:t>
      </w:r>
    </w:p>
    <w:p w:rsidR="00A346D3" w:rsidRPr="00D53294" w:rsidRDefault="00A346D3" w:rsidP="00A346D3">
      <w:pPr>
        <w:pStyle w:val="ConsPlusNormal"/>
        <w:outlineLvl w:val="0"/>
      </w:pP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 xml:space="preserve">8.1. О форс-мажорных обстоятельствах каждая из сторон обязана немедленно известить </w:t>
      </w:r>
      <w:proofErr w:type="gramStart"/>
      <w:r w:rsidRPr="00D53294">
        <w:t>другую</w:t>
      </w:r>
      <w:proofErr w:type="gramEnd"/>
      <w:r w:rsidRPr="00D53294">
        <w:t>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 w:rsidRPr="00D53294">
        <w:t>ств св</w:t>
      </w:r>
      <w:proofErr w:type="gramEnd"/>
      <w:r w:rsidRPr="00D53294">
        <w:t xml:space="preserve">ыше 6 (шести) месяцев или при </w:t>
      </w:r>
      <w:proofErr w:type="spellStart"/>
      <w:r w:rsidRPr="00D53294">
        <w:t>неустранении</w:t>
      </w:r>
      <w:proofErr w:type="spellEnd"/>
      <w:r w:rsidRPr="00D53294"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</w:t>
      </w:r>
      <w:r w:rsidRPr="00D53294">
        <w:br/>
        <w:t>с продолжением Договора.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8.2. Все действия по заключению Договора аренды, внесению изменений</w:t>
      </w:r>
      <w:r w:rsidRPr="00D53294">
        <w:br/>
        <w:t>и дополнений в него, оформляются в форме электронного документа</w:t>
      </w:r>
      <w:r w:rsidRPr="00D53294">
        <w:br/>
        <w:t>и подписываются Сторонами усиленной квалифицированной электронной подписью.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 xml:space="preserve">8.4. Вариант 1. Лица, подписавшие Договор, изменения и дополнения в него, заверяют друг друга (статья 431.2 ГК РФ), что сертификаты ключей электронных подписей Сторон являются </w:t>
      </w:r>
      <w:proofErr w:type="spellStart"/>
      <w:r w:rsidRPr="00D53294">
        <w:t>валидными</w:t>
      </w:r>
      <w:proofErr w:type="spellEnd"/>
      <w:r w:rsidRPr="00D53294">
        <w:t xml:space="preserve"> (целостными и не отозванными) на дату подписания Договора, а также будут являться таковыми на день государственной регистрации Договора.</w:t>
      </w:r>
    </w:p>
    <w:p w:rsidR="00A346D3" w:rsidRPr="00D53294" w:rsidRDefault="00A346D3" w:rsidP="00A346D3">
      <w:pPr>
        <w:pStyle w:val="ConsPlusNormal"/>
        <w:ind w:firstLine="709"/>
        <w:jc w:val="both"/>
      </w:pPr>
      <w:r w:rsidRPr="00D53294">
        <w:t xml:space="preserve">В случае недостоверности заверения со стороны Арендатора о </w:t>
      </w:r>
      <w:proofErr w:type="spellStart"/>
      <w:r w:rsidRPr="00D53294">
        <w:t>валидности</w:t>
      </w:r>
      <w:proofErr w:type="spellEnd"/>
      <w:r w:rsidRPr="00D53294">
        <w:t xml:space="preserve">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:rsidR="00A346D3" w:rsidRPr="002F4B1E" w:rsidRDefault="00A346D3" w:rsidP="00A346D3">
      <w:pPr>
        <w:pStyle w:val="ConsPlusNormal"/>
        <w:ind w:firstLine="709"/>
        <w:jc w:val="both"/>
      </w:pPr>
      <w:r w:rsidRPr="00183F5A">
        <w:t>8</w:t>
      </w:r>
      <w:r w:rsidRPr="002F4B1E">
        <w:t>.5</w:t>
      </w:r>
      <w:r w:rsidRPr="00113355">
        <w:t xml:space="preserve">. Стороны пришли к соглашению о том, что в случае возникновения по Договору аренды переплаты по арендной плате при наличии неисполненных, в том числе </w:t>
      </w:r>
      <w:proofErr w:type="spellStart"/>
      <w:r w:rsidRPr="00113355">
        <w:t>ненаступивших</w:t>
      </w:r>
      <w:proofErr w:type="spellEnd"/>
      <w:r w:rsidRPr="00113355">
        <w:t xml:space="preserve">, будущих обязательств Арендатора по оплате арендной платы </w:t>
      </w:r>
      <w:proofErr w:type="gramStart"/>
      <w:r w:rsidRPr="00113355">
        <w:t>и(</w:t>
      </w:r>
      <w:proofErr w:type="gramEnd"/>
      <w:r w:rsidRPr="00113355">
        <w:t xml:space="preserve">или) неустойке до конца действия Договора либо неисполненных, в том числе </w:t>
      </w:r>
      <w:proofErr w:type="spellStart"/>
      <w:r w:rsidRPr="00113355">
        <w:t>ненаступивших</w:t>
      </w:r>
      <w:proofErr w:type="spellEnd"/>
      <w:r w:rsidRPr="00113355">
        <w:t xml:space="preserve">, обязательств по договорам, заключенным между Сторонами, образующаяся переплата Арендатору Арендодателем не возвращается, а подлежит зачислению в счет оплаты арендной платы по Договору аренды за будущие периоды </w:t>
      </w:r>
      <w:proofErr w:type="gramStart"/>
      <w:r w:rsidRPr="00113355">
        <w:t>и(</w:t>
      </w:r>
      <w:proofErr w:type="gramEnd"/>
      <w:r w:rsidRPr="00113355">
        <w:t>или) неустойки на основании заявления Арендатора.</w:t>
      </w:r>
    </w:p>
    <w:p w:rsidR="00A346D3" w:rsidRPr="002F4B1E" w:rsidRDefault="00A346D3" w:rsidP="00A346D3">
      <w:pPr>
        <w:pStyle w:val="ConsPlusNormal"/>
        <w:ind w:firstLine="709"/>
        <w:jc w:val="both"/>
      </w:pPr>
      <w:r w:rsidRPr="002F4B1E">
        <w:t xml:space="preserve">8.6. Все уведомления Сторон, связанные с исполнением настоящего Договора, направляются </w:t>
      </w:r>
      <w:r>
        <w:t xml:space="preserve">с </w:t>
      </w:r>
      <w:r w:rsidRPr="002F4B1E">
        <w:t>использованием электронной почты, указанной в реквизитах сторон.</w:t>
      </w:r>
    </w:p>
    <w:p w:rsidR="00A346D3" w:rsidRDefault="00A346D3" w:rsidP="00A346D3">
      <w:pPr>
        <w:pStyle w:val="ConsPlusNormal"/>
        <w:ind w:firstLine="709"/>
        <w:jc w:val="both"/>
      </w:pPr>
      <w:r w:rsidRPr="002F4B1E">
        <w:t>В случае направления по электронной почте, уведомления считаются полученными Стороной в день их отправки.</w:t>
      </w:r>
    </w:p>
    <w:p w:rsidR="00A346D3" w:rsidRDefault="00A346D3" w:rsidP="00A346D3">
      <w:pPr>
        <w:pStyle w:val="ConsPlusNormal"/>
        <w:ind w:firstLine="709"/>
        <w:jc w:val="both"/>
      </w:pPr>
      <w:r w:rsidRPr="002F4B1E">
        <w:t xml:space="preserve">8.7.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электронным отправлением по адресам электронной почты, указанным в реквизитах Сторон; </w:t>
      </w:r>
    </w:p>
    <w:p w:rsidR="00A346D3" w:rsidRPr="002F4B1E" w:rsidRDefault="00A346D3" w:rsidP="00A346D3">
      <w:pPr>
        <w:pStyle w:val="ConsPlusNormal"/>
        <w:ind w:firstLine="709"/>
        <w:jc w:val="both"/>
      </w:pPr>
      <w:r>
        <w:t xml:space="preserve">8.9. </w:t>
      </w:r>
      <w:r w:rsidRPr="002F4B1E"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</w:t>
      </w:r>
      <w:r>
        <w:t>,</w:t>
      </w:r>
      <w:r w:rsidRPr="002F4B1E">
        <w:t xml:space="preserve"> и считаются полученными Стороной в день их отправки.</w:t>
      </w:r>
    </w:p>
    <w:p w:rsidR="00A346D3" w:rsidRPr="002F4B1E" w:rsidRDefault="00A346D3" w:rsidP="00A346D3">
      <w:pPr>
        <w:pStyle w:val="ConsPlusNormal"/>
        <w:ind w:firstLine="709"/>
        <w:jc w:val="both"/>
      </w:pPr>
    </w:p>
    <w:p w:rsidR="00A346D3" w:rsidRPr="002F4B1E" w:rsidRDefault="00A346D3" w:rsidP="00A346D3">
      <w:pPr>
        <w:pStyle w:val="ConsPlusNormal"/>
        <w:jc w:val="center"/>
        <w:outlineLvl w:val="0"/>
      </w:pPr>
      <w:r w:rsidRPr="002F4B1E">
        <w:rPr>
          <w:b/>
        </w:rPr>
        <w:t>9. Приложения к Договору</w:t>
      </w:r>
    </w:p>
    <w:p w:rsidR="00A346D3" w:rsidRPr="002F4B1E" w:rsidRDefault="00A346D3" w:rsidP="00A346D3">
      <w:pPr>
        <w:pStyle w:val="ConsPlusNormal"/>
        <w:outlineLvl w:val="0"/>
      </w:pPr>
    </w:p>
    <w:p w:rsidR="00A346D3" w:rsidRPr="00995C35" w:rsidRDefault="00A346D3" w:rsidP="00A346D3">
      <w:pPr>
        <w:pStyle w:val="ConsPlusNormal"/>
        <w:ind w:firstLine="709"/>
        <w:jc w:val="both"/>
      </w:pPr>
      <w:r w:rsidRPr="00995C35">
        <w:t>К Договору прилагается и является его неотъемлемой частью:</w:t>
      </w:r>
    </w:p>
    <w:p w:rsidR="00A346D3" w:rsidRPr="00995C35" w:rsidRDefault="00A346D3" w:rsidP="00A346D3">
      <w:pPr>
        <w:pStyle w:val="ConsPlusNormal"/>
        <w:ind w:firstLine="709"/>
        <w:jc w:val="both"/>
      </w:pPr>
      <w:r w:rsidRPr="00995C35">
        <w:t xml:space="preserve">Приложение № </w:t>
      </w:r>
      <w:r>
        <w:t>1</w:t>
      </w:r>
      <w:r w:rsidRPr="00995C35">
        <w:t>. Расчёт арендной платы за имущество</w:t>
      </w:r>
    </w:p>
    <w:p w:rsidR="00A346D3" w:rsidRPr="00995C35" w:rsidRDefault="00A346D3" w:rsidP="00A346D3">
      <w:pPr>
        <w:pStyle w:val="ConsPlusNormal"/>
        <w:ind w:firstLine="709"/>
        <w:jc w:val="both"/>
      </w:pPr>
      <w:r w:rsidRPr="00995C35">
        <w:t xml:space="preserve">Приложение № </w:t>
      </w:r>
      <w:r>
        <w:t>2</w:t>
      </w:r>
      <w:r w:rsidRPr="00995C35">
        <w:t>. Состав передаваемого в аренду имущества.</w:t>
      </w:r>
    </w:p>
    <w:p w:rsidR="00A346D3" w:rsidRDefault="00A346D3" w:rsidP="00A346D3">
      <w:pPr>
        <w:pStyle w:val="ConsPlusNormal"/>
        <w:ind w:firstLine="709"/>
        <w:jc w:val="both"/>
      </w:pPr>
      <w:r w:rsidRPr="00995C35">
        <w:t xml:space="preserve">Приложение № </w:t>
      </w:r>
      <w:r>
        <w:t>3</w:t>
      </w:r>
      <w:r w:rsidRPr="00995C35">
        <w:t>. Акт приема-передачи имущества.</w:t>
      </w:r>
    </w:p>
    <w:p w:rsidR="00A346D3" w:rsidRPr="002F4B1E" w:rsidRDefault="00A346D3" w:rsidP="00A346D3">
      <w:pPr>
        <w:pStyle w:val="ConsPlusNormal"/>
        <w:jc w:val="center"/>
        <w:outlineLvl w:val="0"/>
        <w:rPr>
          <w:b/>
        </w:rPr>
      </w:pPr>
    </w:p>
    <w:p w:rsidR="00A346D3" w:rsidRPr="002F4B1E" w:rsidRDefault="00A346D3" w:rsidP="00A346D3">
      <w:pPr>
        <w:pStyle w:val="ConsPlusNormal"/>
        <w:jc w:val="center"/>
        <w:outlineLvl w:val="0"/>
      </w:pPr>
      <w:r w:rsidRPr="002F4B1E">
        <w:rPr>
          <w:b/>
        </w:rPr>
        <w:t>10. Адреса, реквизиты и подписи Сторон</w:t>
      </w:r>
    </w:p>
    <w:p w:rsidR="00A346D3" w:rsidRPr="002F4B1E" w:rsidRDefault="00A346D3" w:rsidP="00A346D3">
      <w:pPr>
        <w:pStyle w:val="ConsPlusNormal"/>
        <w:outlineLvl w:val="0"/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2"/>
        <w:gridCol w:w="5352"/>
      </w:tblGrid>
      <w:tr w:rsidR="00A346D3" w:rsidRPr="00D53294" w:rsidTr="00751938">
        <w:tc>
          <w:tcPr>
            <w:tcW w:w="2500" w:type="pct"/>
          </w:tcPr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6D3">
              <w:rPr>
                <w:rFonts w:ascii="Times New Roman" w:eastAsia="Times New Roman" w:hAnsi="Times New Roman"/>
                <w:sz w:val="24"/>
                <w:szCs w:val="24"/>
              </w:rPr>
              <w:t>Комитет по управлению имуществом администрации городского округа Лотошино Московской области</w:t>
            </w: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Адрес юридического лица: </w:t>
            </w:r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 xml:space="preserve">143800, Россия, </w:t>
            </w:r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Московская область, </w:t>
            </w:r>
            <w:proofErr w:type="spellStart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>рп</w:t>
            </w:r>
            <w:proofErr w:type="spellEnd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 xml:space="preserve">. Лотошино, ул. </w:t>
            </w:r>
            <w:proofErr w:type="gramStart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>, д.18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 xml:space="preserve">143800, Россия, Московская область, </w:t>
            </w:r>
            <w:proofErr w:type="spellStart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>рп</w:t>
            </w:r>
            <w:proofErr w:type="spellEnd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 xml:space="preserve">. Лотошино, ул. </w:t>
            </w:r>
            <w:proofErr w:type="gramStart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>, д.18</w:t>
            </w:r>
          </w:p>
          <w:p w:rsidR="00A346D3" w:rsidRDefault="00A346D3" w:rsidP="00751938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>
              <w:rPr>
                <w:rFonts w:ascii="Times New Roman" w:hAnsi="Times New Roman"/>
                <w:sz w:val="24"/>
                <w:szCs w:val="24"/>
              </w:rPr>
              <w:t>5071000888/</w:t>
            </w:r>
            <w:r w:rsidRPr="00C706C0">
              <w:rPr>
                <w:rFonts w:ascii="Times New Roman" w:eastAsia="Times New Roman" w:hAnsi="Times New Roman"/>
                <w:sz w:val="24"/>
                <w:szCs w:val="24"/>
              </w:rPr>
              <w:t>507101001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Pr="00C706C0">
              <w:rPr>
                <w:rFonts w:ascii="Times New Roman" w:eastAsia="Times New Roman" w:hAnsi="Times New Roman"/>
                <w:sz w:val="24"/>
                <w:szCs w:val="24"/>
              </w:rPr>
              <w:t>1025007373951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БИК __________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ОКТМО __________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ОКПО __________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почты___________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__________ (Ф.И.О)</w:t>
            </w:r>
          </w:p>
        </w:tc>
        <w:tc>
          <w:tcPr>
            <w:tcW w:w="2500" w:type="pct"/>
          </w:tcPr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Наименование___________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ОГРН__________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почты___________</w:t>
            </w: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6D3" w:rsidRPr="002F4B1E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>__________ (Ф.И.О)</w:t>
            </w:r>
          </w:p>
        </w:tc>
      </w:tr>
    </w:tbl>
    <w:p w:rsidR="00A346D3" w:rsidRPr="00D53294" w:rsidRDefault="00A346D3" w:rsidP="00A346D3">
      <w:pPr>
        <w:pStyle w:val="ConsPlusNormal"/>
      </w:pPr>
    </w:p>
    <w:p w:rsidR="00A346D3" w:rsidRPr="00D53294" w:rsidRDefault="00A346D3" w:rsidP="00A346D3">
      <w:pPr>
        <w:pStyle w:val="ConsPlusNormal"/>
      </w:pPr>
    </w:p>
    <w:p w:rsidR="00A346D3" w:rsidRPr="00D53294" w:rsidRDefault="00A346D3" w:rsidP="00A346D3">
      <w:pPr>
        <w:pStyle w:val="ConsPlusNormal"/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2"/>
        <w:gridCol w:w="5352"/>
      </w:tblGrid>
      <w:tr w:rsidR="00A346D3" w:rsidRPr="00D53294" w:rsidTr="00751938">
        <w:tc>
          <w:tcPr>
            <w:tcW w:w="2500" w:type="pct"/>
          </w:tcPr>
          <w:p w:rsidR="00A346D3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:rsidR="00A346D3" w:rsidRPr="002F4B1E" w:rsidRDefault="00A346D3" w:rsidP="00A3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6D3">
              <w:rPr>
                <w:rFonts w:ascii="Times New Roman" w:eastAsia="Times New Roman" w:hAnsi="Times New Roman"/>
                <w:sz w:val="24"/>
                <w:szCs w:val="24"/>
              </w:rPr>
              <w:t>Комитет по управлению имуществом администрации городского округа Лотошино Московской области</w:t>
            </w: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46D3" w:rsidRPr="002F4B1E" w:rsidRDefault="00A346D3" w:rsidP="00A3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Адрес юридического лица: </w:t>
            </w:r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 xml:space="preserve">143800, Россия, Московская область, </w:t>
            </w:r>
            <w:proofErr w:type="spellStart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>рп</w:t>
            </w:r>
            <w:proofErr w:type="spellEnd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 xml:space="preserve">. Лотошино, ул. </w:t>
            </w:r>
            <w:proofErr w:type="gramStart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>, д.18</w:t>
            </w:r>
          </w:p>
          <w:p w:rsidR="00A346D3" w:rsidRPr="002F4B1E" w:rsidRDefault="00A346D3" w:rsidP="00A3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 xml:space="preserve">143800, Россия, Московская область, </w:t>
            </w:r>
            <w:proofErr w:type="spellStart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>рп</w:t>
            </w:r>
            <w:proofErr w:type="spellEnd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 xml:space="preserve">. Лотошино, ул. </w:t>
            </w:r>
            <w:proofErr w:type="gramStart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537097">
              <w:rPr>
                <w:rFonts w:ascii="Times New Roman" w:eastAsia="Times New Roman" w:hAnsi="Times New Roman"/>
                <w:sz w:val="24"/>
                <w:szCs w:val="24"/>
              </w:rPr>
              <w:t>, д.18</w:t>
            </w:r>
          </w:p>
          <w:p w:rsidR="00A346D3" w:rsidRDefault="00A346D3" w:rsidP="00A346D3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>
              <w:rPr>
                <w:rFonts w:ascii="Times New Roman" w:hAnsi="Times New Roman"/>
                <w:sz w:val="24"/>
                <w:szCs w:val="24"/>
              </w:rPr>
              <w:t>5071000888/</w:t>
            </w:r>
            <w:r w:rsidRPr="00C706C0">
              <w:rPr>
                <w:rFonts w:ascii="Times New Roman" w:eastAsia="Times New Roman" w:hAnsi="Times New Roman"/>
                <w:sz w:val="24"/>
                <w:szCs w:val="24"/>
              </w:rPr>
              <w:t>507101001</w:t>
            </w:r>
          </w:p>
          <w:p w:rsidR="00A346D3" w:rsidRPr="002F4B1E" w:rsidRDefault="00A346D3" w:rsidP="00A346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B1E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Pr="00C706C0">
              <w:rPr>
                <w:rFonts w:ascii="Times New Roman" w:eastAsia="Times New Roman" w:hAnsi="Times New Roman"/>
                <w:sz w:val="24"/>
                <w:szCs w:val="24"/>
              </w:rPr>
              <w:t>1025007373951</w:t>
            </w:r>
          </w:p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БИК __________</w:t>
            </w:r>
          </w:p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ОКТМО __________</w:t>
            </w:r>
          </w:p>
          <w:p w:rsidR="00A346D3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ОКПО __________</w:t>
            </w:r>
          </w:p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почты___________</w:t>
            </w:r>
          </w:p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__________ (Ф.И.О)</w:t>
            </w:r>
          </w:p>
        </w:tc>
        <w:tc>
          <w:tcPr>
            <w:tcW w:w="2500" w:type="pct"/>
          </w:tcPr>
          <w:p w:rsidR="00A346D3" w:rsidRPr="009E10B9" w:rsidRDefault="00A346D3" w:rsidP="0075193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E10B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A346D3" w:rsidRPr="009E10B9" w:rsidRDefault="00A346D3" w:rsidP="0075193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9">
              <w:rPr>
                <w:rFonts w:ascii="Times New Roman" w:hAnsi="Times New Roman" w:cs="Times New Roman"/>
                <w:sz w:val="24"/>
                <w:szCs w:val="24"/>
              </w:rPr>
              <w:t>Паспорт: серия, номер, дата выдачи, кем выдан, код подразделения</w:t>
            </w:r>
          </w:p>
          <w:p w:rsidR="00A346D3" w:rsidRPr="009E10B9" w:rsidRDefault="00A346D3" w:rsidP="0075193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9">
              <w:rPr>
                <w:rFonts w:ascii="Times New Roman" w:hAnsi="Times New Roman" w:cs="Times New Roman"/>
                <w:sz w:val="24"/>
                <w:szCs w:val="24"/>
              </w:rPr>
              <w:t>Год рождения:</w:t>
            </w:r>
          </w:p>
          <w:p w:rsidR="00A346D3" w:rsidRPr="009E10B9" w:rsidRDefault="00A346D3" w:rsidP="0075193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  <w:p w:rsidR="00A346D3" w:rsidRPr="009E10B9" w:rsidRDefault="00A346D3" w:rsidP="0075193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9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регистрации /</w:t>
            </w:r>
            <w:r w:rsidRPr="009E10B9">
              <w:rPr>
                <w:rFonts w:ascii="Times New Roman" w:hAnsi="Times New Roman" w:cs="Times New Roman"/>
                <w:sz w:val="24"/>
                <w:szCs w:val="24"/>
              </w:rPr>
              <w:t>проживания/пребывания:</w:t>
            </w:r>
          </w:p>
          <w:p w:rsidR="00A346D3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9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</w:t>
            </w:r>
            <w:proofErr w:type="spellStart"/>
            <w:r w:rsidRPr="009E10B9">
              <w:rPr>
                <w:rFonts w:ascii="Times New Roman" w:hAnsi="Times New Roman" w:cs="Times New Roman"/>
                <w:sz w:val="24"/>
                <w:szCs w:val="24"/>
              </w:rPr>
              <w:t>почты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proofErr w:type="spellEnd"/>
            <w:r w:rsidRPr="009E10B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346D3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6D3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6D3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__________ (Ф.И.О)</w:t>
            </w:r>
          </w:p>
        </w:tc>
      </w:tr>
    </w:tbl>
    <w:p w:rsidR="00A346D3" w:rsidRDefault="00A346D3" w:rsidP="00A346D3">
      <w:pPr>
        <w:pStyle w:val="ConsPlusNormal"/>
      </w:pPr>
    </w:p>
    <w:p w:rsidR="00A346D3" w:rsidRPr="00D53294" w:rsidRDefault="00A346D3" w:rsidP="00A346D3">
      <w:pPr>
        <w:pStyle w:val="ConsPlusNormal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B86016" w:rsidRDefault="00B86016" w:rsidP="00A346D3">
      <w:pPr>
        <w:pStyle w:val="ConsPlusNormal"/>
        <w:ind w:left="6237"/>
      </w:pPr>
    </w:p>
    <w:p w:rsidR="00B86016" w:rsidRDefault="00B86016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Default="00A346D3" w:rsidP="00A346D3">
      <w:pPr>
        <w:pStyle w:val="ConsPlusNormal"/>
        <w:ind w:left="6237"/>
      </w:pPr>
    </w:p>
    <w:p w:rsidR="00A346D3" w:rsidRPr="00D53294" w:rsidRDefault="00A346D3" w:rsidP="00A346D3">
      <w:pPr>
        <w:pStyle w:val="ConsPlusNormal"/>
        <w:ind w:left="6237"/>
      </w:pPr>
      <w:r w:rsidRPr="00D53294">
        <w:t xml:space="preserve">Приложение № </w:t>
      </w:r>
      <w:r>
        <w:t>1</w:t>
      </w:r>
      <w:r w:rsidRPr="00D53294">
        <w:br/>
        <w:t>к договору аренды № _______</w:t>
      </w:r>
      <w:r w:rsidRPr="00D53294">
        <w:br/>
        <w:t>от «___» __________ 20___ года</w:t>
      </w:r>
    </w:p>
    <w:p w:rsidR="00A346D3" w:rsidRPr="00D53294" w:rsidRDefault="00A346D3" w:rsidP="00A346D3">
      <w:pPr>
        <w:pStyle w:val="ConsPlusNormal"/>
      </w:pPr>
    </w:p>
    <w:p w:rsidR="00A346D3" w:rsidRPr="00D53294" w:rsidRDefault="00A346D3" w:rsidP="00A346D3">
      <w:pPr>
        <w:pStyle w:val="ConsPlusNormal"/>
      </w:pPr>
    </w:p>
    <w:p w:rsidR="00A346D3" w:rsidRDefault="00A346D3" w:rsidP="00A346D3">
      <w:pPr>
        <w:pStyle w:val="ConsPlusNormal"/>
        <w:jc w:val="center"/>
      </w:pPr>
      <w:r w:rsidRPr="00D53294">
        <w:t>Расчет арендной платы за имущество</w:t>
      </w:r>
    </w:p>
    <w:p w:rsidR="00A346D3" w:rsidRDefault="00A346D3" w:rsidP="00A346D3">
      <w:pPr>
        <w:pStyle w:val="ConsPlusNormal"/>
        <w:jc w:val="center"/>
      </w:pPr>
    </w:p>
    <w:p w:rsidR="00A346D3" w:rsidRDefault="00A346D3" w:rsidP="00A346D3">
      <w:pPr>
        <w:pStyle w:val="ConsPlusNormal"/>
        <w:ind w:firstLine="567"/>
        <w:jc w:val="both"/>
      </w:pPr>
      <w:r w:rsidRPr="00D53294">
        <w:t xml:space="preserve">Годовая арендная плата за </w:t>
      </w:r>
      <w:r>
        <w:t>Имущество</w:t>
      </w:r>
      <w:r w:rsidRPr="00D53294">
        <w:t xml:space="preserve"> </w:t>
      </w:r>
      <w:r>
        <w:t xml:space="preserve"> </w:t>
      </w:r>
      <w:r w:rsidRPr="00D53294">
        <w:t>составляет</w:t>
      </w:r>
      <w:proofErr w:type="gramStart"/>
      <w:r w:rsidRPr="00D53294">
        <w:t xml:space="preserve"> _______ </w:t>
      </w:r>
      <w:r>
        <w:t xml:space="preserve">(______) </w:t>
      </w:r>
      <w:proofErr w:type="gramEnd"/>
      <w:r w:rsidRPr="00D53294">
        <w:t>рублей</w:t>
      </w:r>
      <w:r>
        <w:t>.</w:t>
      </w:r>
    </w:p>
    <w:p w:rsidR="00A346D3" w:rsidRDefault="00A346D3" w:rsidP="00A346D3">
      <w:pPr>
        <w:pStyle w:val="Default"/>
        <w:ind w:firstLine="567"/>
        <w:jc w:val="both"/>
        <w:rPr>
          <w:rFonts w:eastAsiaTheme="minorEastAsia"/>
          <w:color w:val="auto"/>
        </w:rPr>
      </w:pPr>
    </w:p>
    <w:p w:rsidR="00A346D3" w:rsidRPr="00D53294" w:rsidRDefault="00A346D3" w:rsidP="00A346D3">
      <w:pPr>
        <w:pStyle w:val="ConsPlusNormal"/>
        <w:numPr>
          <w:ilvl w:val="0"/>
          <w:numId w:val="11"/>
        </w:numPr>
        <w:jc w:val="center"/>
      </w:pPr>
      <w:r>
        <w:t>Арендная плата за Объект аренды</w:t>
      </w:r>
    </w:p>
    <w:p w:rsidR="00A346D3" w:rsidRPr="00D53294" w:rsidRDefault="00A346D3" w:rsidP="00A346D3">
      <w:pPr>
        <w:pStyle w:val="ConsPlusNormal"/>
        <w:jc w:val="both"/>
      </w:pPr>
    </w:p>
    <w:p w:rsidR="00A346D3" w:rsidRDefault="00A346D3" w:rsidP="00A346D3">
      <w:pPr>
        <w:pStyle w:val="ConsPlusNormal"/>
        <w:jc w:val="both"/>
      </w:pPr>
      <w:r>
        <w:t xml:space="preserve">1.  Вариант 1. </w:t>
      </w:r>
      <w:r w:rsidRPr="00D53294">
        <w:t xml:space="preserve"> Годовая арендная плата за </w:t>
      </w:r>
      <w:r>
        <w:t>Объект аренды</w:t>
      </w:r>
      <w:r w:rsidRPr="00D53294">
        <w:t xml:space="preserve"> составляет</w:t>
      </w:r>
      <w:proofErr w:type="gramStart"/>
      <w:r w:rsidRPr="00D53294">
        <w:t xml:space="preserve"> _______ </w:t>
      </w:r>
      <w:r>
        <w:t xml:space="preserve">(______) </w:t>
      </w:r>
      <w:proofErr w:type="gramEnd"/>
      <w:r w:rsidRPr="00D53294">
        <w:t>рублей, а сумма регулярного ежемесячного платежа:</w:t>
      </w:r>
    </w:p>
    <w:p w:rsidR="00A346D3" w:rsidRDefault="00A346D3" w:rsidP="00A346D3">
      <w:pPr>
        <w:pStyle w:val="ConsPlusNormal"/>
        <w:ind w:firstLine="709"/>
        <w:jc w:val="both"/>
      </w:pPr>
    </w:p>
    <w:p w:rsidR="00A346D3" w:rsidRDefault="00A346D3" w:rsidP="00A346D3">
      <w:pPr>
        <w:pStyle w:val="ConsPlusNormal"/>
        <w:jc w:val="both"/>
      </w:pPr>
      <w:r>
        <w:t>2. Вариант 2. Ежемесячная</w:t>
      </w:r>
      <w:r w:rsidRPr="00D53294">
        <w:t xml:space="preserve"> арендная плата за </w:t>
      </w:r>
      <w:r>
        <w:t>Объект аренды</w:t>
      </w:r>
      <w:r w:rsidRPr="00D53294">
        <w:t xml:space="preserve"> составляет</w:t>
      </w:r>
      <w:proofErr w:type="gramStart"/>
      <w:r w:rsidRPr="00D53294">
        <w:t xml:space="preserve"> _______ </w:t>
      </w:r>
      <w:r>
        <w:t xml:space="preserve">(______) </w:t>
      </w:r>
      <w:proofErr w:type="gramEnd"/>
      <w:r w:rsidRPr="00D53294">
        <w:t>рублей, а сумма регулярного ежемесячного платежа:</w:t>
      </w:r>
    </w:p>
    <w:p w:rsidR="00A346D3" w:rsidRDefault="00A346D3" w:rsidP="00A346D3">
      <w:pPr>
        <w:pStyle w:val="ConsPlusNormal"/>
        <w:ind w:firstLine="709"/>
        <w:jc w:val="both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06"/>
        <w:gridCol w:w="5306"/>
      </w:tblGrid>
      <w:tr w:rsidR="00A346D3" w:rsidRPr="00D53294" w:rsidTr="00751938">
        <w:trPr>
          <w:trHeight w:val="32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D3" w:rsidRPr="00D53294" w:rsidRDefault="00A346D3" w:rsidP="00751938">
            <w:pPr>
              <w:pStyle w:val="ConsPlusNormal"/>
              <w:jc w:val="both"/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D3" w:rsidRPr="00D53294" w:rsidRDefault="00A346D3" w:rsidP="00751938">
            <w:pPr>
              <w:pStyle w:val="ConsPlusNormal"/>
              <w:jc w:val="both"/>
            </w:pPr>
            <w:r w:rsidRPr="00D53294">
              <w:t>Арендная плата (руб.)</w:t>
            </w:r>
          </w:p>
        </w:tc>
      </w:tr>
      <w:tr w:rsidR="00A346D3" w:rsidRPr="00D53294" w:rsidTr="00751938">
        <w:trPr>
          <w:trHeight w:val="32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D3" w:rsidRPr="00D53294" w:rsidRDefault="00A346D3" w:rsidP="00751938">
            <w:pPr>
              <w:pStyle w:val="ConsPlusNormal"/>
              <w:jc w:val="both"/>
            </w:pPr>
            <w:r w:rsidRPr="00D53294">
              <w:t>Месяц</w:t>
            </w:r>
            <w:r w:rsidRPr="00D53294">
              <w:rPr>
                <w:color w:val="0000FF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D3" w:rsidRPr="00D53294" w:rsidRDefault="00A346D3" w:rsidP="00751938">
            <w:pPr>
              <w:pStyle w:val="ConsPlusNormal"/>
              <w:jc w:val="both"/>
            </w:pPr>
            <w:r w:rsidRPr="00D53294">
              <w:rPr>
                <w:color w:val="0000FF"/>
              </w:rPr>
              <w:t>*</w:t>
            </w:r>
          </w:p>
        </w:tc>
      </w:tr>
      <w:tr w:rsidR="00A346D3" w:rsidRPr="00D53294" w:rsidTr="00751938">
        <w:trPr>
          <w:trHeight w:val="32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D3" w:rsidRPr="00D53294" w:rsidRDefault="00A346D3" w:rsidP="00751938">
            <w:pPr>
              <w:pStyle w:val="ConsPlusNormal"/>
              <w:jc w:val="both"/>
            </w:pPr>
            <w:r w:rsidRPr="00D53294">
              <w:t>Месяц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D3" w:rsidRPr="00D53294" w:rsidRDefault="00A346D3" w:rsidP="00751938">
            <w:pPr>
              <w:pStyle w:val="ConsPlusNormal"/>
              <w:jc w:val="both"/>
            </w:pPr>
          </w:p>
        </w:tc>
      </w:tr>
    </w:tbl>
    <w:p w:rsidR="00A346D3" w:rsidRDefault="00A346D3" w:rsidP="00A346D3">
      <w:pPr>
        <w:pStyle w:val="ConsPlusNormal"/>
        <w:ind w:firstLine="709"/>
        <w:jc w:val="both"/>
      </w:pPr>
      <w:r w:rsidRPr="00D53294">
        <w:t>*указывается сумма платежа за неполный период с обязательным указанием неполного периода.</w:t>
      </w:r>
    </w:p>
    <w:p w:rsidR="00A346D3" w:rsidRDefault="00A346D3" w:rsidP="00A346D3">
      <w:pPr>
        <w:pStyle w:val="ConsPlusNormal"/>
        <w:numPr>
          <w:ilvl w:val="0"/>
          <w:numId w:val="11"/>
        </w:numPr>
        <w:jc w:val="center"/>
      </w:pPr>
      <w:proofErr w:type="gramStart"/>
      <w:r>
        <w:t>Арендная</w:t>
      </w:r>
      <w:proofErr w:type="gramEnd"/>
      <w:r>
        <w:t xml:space="preserve"> пата за Участок</w:t>
      </w:r>
    </w:p>
    <w:p w:rsidR="00A346D3" w:rsidRDefault="00A346D3" w:rsidP="00A346D3">
      <w:pPr>
        <w:pStyle w:val="ConsPlusNormal"/>
      </w:pPr>
    </w:p>
    <w:p w:rsidR="00A346D3" w:rsidRDefault="00A346D3" w:rsidP="00A346D3">
      <w:pPr>
        <w:pStyle w:val="ConsPlusNormal"/>
        <w:jc w:val="both"/>
      </w:pPr>
      <w:r>
        <w:t xml:space="preserve">1.  Вариант 1. </w:t>
      </w:r>
      <w:r w:rsidRPr="00D53294">
        <w:t xml:space="preserve">Годовая арендная плата за </w:t>
      </w:r>
      <w:r>
        <w:t>Участок</w:t>
      </w:r>
      <w:r w:rsidRPr="00D53294">
        <w:t xml:space="preserve"> составляет</w:t>
      </w:r>
      <w:proofErr w:type="gramStart"/>
      <w:r w:rsidRPr="00D53294">
        <w:t xml:space="preserve"> _______ </w:t>
      </w:r>
      <w:r>
        <w:t xml:space="preserve">(______) </w:t>
      </w:r>
      <w:proofErr w:type="gramEnd"/>
      <w:r w:rsidRPr="00D53294">
        <w:t>рублей, а сумма регулярного ежемесячного платежа:</w:t>
      </w:r>
    </w:p>
    <w:p w:rsidR="00A346D3" w:rsidRDefault="00A346D3" w:rsidP="00A346D3">
      <w:pPr>
        <w:pStyle w:val="ConsPlusNormal"/>
        <w:ind w:firstLine="709"/>
        <w:jc w:val="both"/>
      </w:pPr>
    </w:p>
    <w:p w:rsidR="00A346D3" w:rsidRPr="004B3235" w:rsidRDefault="00A346D3" w:rsidP="00A346D3">
      <w:pPr>
        <w:pStyle w:val="ConsPlusNormal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>
        <w:t>Вариант 2. Ежемесячная</w:t>
      </w:r>
      <w:r w:rsidRPr="00D53294">
        <w:t xml:space="preserve"> арендная плата за </w:t>
      </w:r>
      <w:r>
        <w:t>Участок</w:t>
      </w:r>
      <w:r w:rsidRPr="00D53294">
        <w:t xml:space="preserve"> </w:t>
      </w:r>
      <w:r w:rsidRPr="004B3235">
        <w:t>составляет</w:t>
      </w:r>
      <w:proofErr w:type="gramStart"/>
      <w:r w:rsidRPr="004B3235">
        <w:t xml:space="preserve"> </w:t>
      </w:r>
      <w:r w:rsidRPr="00D53294">
        <w:t xml:space="preserve">_______ </w:t>
      </w:r>
      <w:r>
        <w:t xml:space="preserve">(______) </w:t>
      </w:r>
      <w:proofErr w:type="gramEnd"/>
      <w:r w:rsidRPr="00D53294">
        <w:t>рублей</w:t>
      </w:r>
      <w:r w:rsidRPr="004B3235">
        <w:t>, а сумма регулярного ежемесячного платежа:</w:t>
      </w:r>
    </w:p>
    <w:p w:rsidR="00A346D3" w:rsidRDefault="00A346D3" w:rsidP="00A346D3">
      <w:pPr>
        <w:pStyle w:val="ConsPlusNormal"/>
        <w:ind w:left="360"/>
        <w:jc w:val="both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06"/>
        <w:gridCol w:w="5306"/>
      </w:tblGrid>
      <w:tr w:rsidR="00A346D3" w:rsidRPr="00D53294" w:rsidTr="00751938">
        <w:trPr>
          <w:trHeight w:val="32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D3" w:rsidRPr="00D53294" w:rsidRDefault="00A346D3" w:rsidP="00751938">
            <w:pPr>
              <w:pStyle w:val="ConsPlusNormal"/>
              <w:jc w:val="both"/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D3" w:rsidRPr="00D53294" w:rsidRDefault="00A346D3" w:rsidP="00751938">
            <w:pPr>
              <w:pStyle w:val="ConsPlusNormal"/>
              <w:jc w:val="both"/>
            </w:pPr>
            <w:r w:rsidRPr="00D53294">
              <w:t>Арендная плата (руб.)</w:t>
            </w:r>
          </w:p>
        </w:tc>
      </w:tr>
      <w:tr w:rsidR="00A346D3" w:rsidRPr="00D53294" w:rsidTr="00751938">
        <w:trPr>
          <w:trHeight w:val="32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D3" w:rsidRPr="00D53294" w:rsidRDefault="00A346D3" w:rsidP="00751938">
            <w:pPr>
              <w:pStyle w:val="ConsPlusNormal"/>
              <w:jc w:val="both"/>
            </w:pPr>
            <w:r w:rsidRPr="00D53294">
              <w:t>Месяц</w:t>
            </w:r>
            <w:r w:rsidRPr="00D53294">
              <w:rPr>
                <w:color w:val="0000FF"/>
              </w:rPr>
              <w:t xml:space="preserve"> </w:t>
            </w:r>
            <w:r>
              <w:rPr>
                <w:color w:val="0000FF"/>
              </w:rPr>
              <w:t xml:space="preserve"> (квартал)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D3" w:rsidRPr="00D53294" w:rsidRDefault="00A346D3" w:rsidP="00751938">
            <w:pPr>
              <w:pStyle w:val="ConsPlusNormal"/>
              <w:jc w:val="both"/>
            </w:pPr>
            <w:r w:rsidRPr="00D53294">
              <w:rPr>
                <w:color w:val="0000FF"/>
              </w:rPr>
              <w:t>*</w:t>
            </w:r>
          </w:p>
        </w:tc>
      </w:tr>
      <w:tr w:rsidR="00A346D3" w:rsidRPr="00D53294" w:rsidTr="00751938">
        <w:trPr>
          <w:trHeight w:val="32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D3" w:rsidRPr="00D53294" w:rsidRDefault="00A346D3" w:rsidP="00751938">
            <w:pPr>
              <w:pStyle w:val="ConsPlusNormal"/>
              <w:jc w:val="both"/>
            </w:pPr>
            <w:r w:rsidRPr="00D53294">
              <w:t>Месяц</w:t>
            </w:r>
            <w:r>
              <w:t xml:space="preserve">  (квартал)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D3" w:rsidRPr="00D53294" w:rsidRDefault="00A346D3" w:rsidP="00751938">
            <w:pPr>
              <w:pStyle w:val="ConsPlusNormal"/>
              <w:jc w:val="both"/>
            </w:pPr>
          </w:p>
        </w:tc>
      </w:tr>
    </w:tbl>
    <w:p w:rsidR="00A346D3" w:rsidRPr="00D53294" w:rsidRDefault="00A346D3" w:rsidP="00A346D3">
      <w:pPr>
        <w:pStyle w:val="ConsPlusNormal"/>
        <w:ind w:firstLine="709"/>
        <w:jc w:val="both"/>
      </w:pPr>
      <w:r w:rsidRPr="00D53294">
        <w:t>*указывается сумма платежа за неполный период с обязательным указанием неполного периода.</w:t>
      </w:r>
    </w:p>
    <w:p w:rsidR="00A346D3" w:rsidRPr="00D53294" w:rsidRDefault="00A346D3" w:rsidP="00A346D3">
      <w:pPr>
        <w:pStyle w:val="ConsPlusNormal"/>
        <w:jc w:val="center"/>
      </w:pPr>
      <w:r w:rsidRPr="00D53294">
        <w:t>Подписи Сторон</w:t>
      </w:r>
    </w:p>
    <w:p w:rsidR="00A346D3" w:rsidRPr="00D53294" w:rsidRDefault="00A346D3" w:rsidP="00A346D3">
      <w:pPr>
        <w:pStyle w:val="ConsPlusNormal"/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2"/>
        <w:gridCol w:w="5352"/>
      </w:tblGrid>
      <w:tr w:rsidR="00A346D3" w:rsidRPr="00D53294" w:rsidTr="00751938">
        <w:tc>
          <w:tcPr>
            <w:tcW w:w="2500" w:type="pct"/>
          </w:tcPr>
          <w:p w:rsidR="00A346D3" w:rsidRPr="00D53294" w:rsidRDefault="00A346D3" w:rsidP="00751938">
            <w:pPr>
              <w:pStyle w:val="ConsPlusNormal"/>
              <w:jc w:val="both"/>
            </w:pPr>
            <w:r w:rsidRPr="00D53294">
              <w:t>Арендодатель:</w:t>
            </w:r>
          </w:p>
          <w:p w:rsidR="00A346D3" w:rsidRPr="00D53294" w:rsidRDefault="00A346D3" w:rsidP="00751938">
            <w:pPr>
              <w:pStyle w:val="ConsPlusNormal"/>
              <w:jc w:val="both"/>
            </w:pPr>
          </w:p>
          <w:p w:rsidR="00A346D3" w:rsidRPr="00D53294" w:rsidRDefault="00A346D3" w:rsidP="00751938">
            <w:pPr>
              <w:pStyle w:val="ConsPlusNormal"/>
              <w:jc w:val="both"/>
            </w:pPr>
          </w:p>
          <w:p w:rsidR="00A346D3" w:rsidRPr="00D53294" w:rsidRDefault="00A346D3" w:rsidP="00751938">
            <w:pPr>
              <w:pStyle w:val="ConsPlusNormal"/>
              <w:jc w:val="both"/>
            </w:pPr>
            <w:r w:rsidRPr="00D53294">
              <w:t>__________ (Ф.И.О)</w:t>
            </w:r>
          </w:p>
        </w:tc>
        <w:tc>
          <w:tcPr>
            <w:tcW w:w="2500" w:type="pct"/>
          </w:tcPr>
          <w:p w:rsidR="00A346D3" w:rsidRPr="00D53294" w:rsidRDefault="00A346D3" w:rsidP="00751938">
            <w:pPr>
              <w:pStyle w:val="ConsPlusNormal"/>
              <w:jc w:val="both"/>
            </w:pPr>
            <w:r w:rsidRPr="00D53294">
              <w:t>Арендатор:</w:t>
            </w:r>
          </w:p>
          <w:p w:rsidR="00A346D3" w:rsidRPr="00D53294" w:rsidRDefault="00A346D3" w:rsidP="00751938">
            <w:pPr>
              <w:pStyle w:val="ConsPlusNormal"/>
              <w:jc w:val="both"/>
            </w:pPr>
          </w:p>
          <w:p w:rsidR="00A346D3" w:rsidRPr="00D53294" w:rsidRDefault="00A346D3" w:rsidP="00751938">
            <w:pPr>
              <w:pStyle w:val="ConsPlusNormal"/>
              <w:jc w:val="both"/>
            </w:pPr>
          </w:p>
          <w:p w:rsidR="00A346D3" w:rsidRPr="00D53294" w:rsidRDefault="00A346D3" w:rsidP="00751938">
            <w:pPr>
              <w:pStyle w:val="ConsPlusNormal"/>
              <w:jc w:val="both"/>
            </w:pPr>
            <w:r w:rsidRPr="00D53294">
              <w:t>__________ (Ф.И.О)</w:t>
            </w:r>
          </w:p>
        </w:tc>
      </w:tr>
    </w:tbl>
    <w:p w:rsidR="00A346D3" w:rsidRDefault="00A346D3" w:rsidP="00A346D3">
      <w:pPr>
        <w:pStyle w:val="ConsPlusNormal"/>
      </w:pPr>
    </w:p>
    <w:p w:rsidR="00A346D3" w:rsidRDefault="00A346D3" w:rsidP="00A346D3">
      <w:pPr>
        <w:rPr>
          <w:rFonts w:eastAsiaTheme="minorEastAsia"/>
        </w:rPr>
      </w:pPr>
      <w:r>
        <w:br w:type="page"/>
      </w:r>
    </w:p>
    <w:p w:rsidR="00A346D3" w:rsidRPr="00D53294" w:rsidRDefault="00A346D3" w:rsidP="00A346D3">
      <w:pPr>
        <w:pStyle w:val="ConsPlusNormal"/>
        <w:ind w:left="6237"/>
      </w:pPr>
      <w:r w:rsidRPr="00D53294">
        <w:lastRenderedPageBreak/>
        <w:t xml:space="preserve">Приложение № </w:t>
      </w:r>
      <w:r>
        <w:t>2</w:t>
      </w:r>
      <w:r w:rsidRPr="00D53294">
        <w:br/>
        <w:t>к договору аренды № _______</w:t>
      </w:r>
      <w:r w:rsidRPr="00D53294">
        <w:br/>
        <w:t>от «___» __________ 20___ года</w:t>
      </w:r>
    </w:p>
    <w:p w:rsidR="00A346D3" w:rsidRPr="00D53294" w:rsidRDefault="00A346D3" w:rsidP="00A346D3">
      <w:pPr>
        <w:pStyle w:val="ConsPlusNormal"/>
      </w:pPr>
    </w:p>
    <w:p w:rsidR="00A346D3" w:rsidRPr="00D53294" w:rsidRDefault="00A346D3" w:rsidP="00A346D3">
      <w:pPr>
        <w:pStyle w:val="ConsPlusNormal"/>
      </w:pPr>
    </w:p>
    <w:p w:rsidR="00A346D3" w:rsidRDefault="00A346D3" w:rsidP="00A346D3">
      <w:pPr>
        <w:pStyle w:val="ConsPlusNormal"/>
        <w:jc w:val="center"/>
      </w:pPr>
      <w:r w:rsidRPr="00D53294">
        <w:t>Состав передаваемого в аренду имущества</w:t>
      </w:r>
    </w:p>
    <w:p w:rsidR="00A346D3" w:rsidRDefault="00A346D3" w:rsidP="00A346D3">
      <w:pPr>
        <w:pStyle w:val="ConsPlusNormal"/>
        <w:jc w:val="center"/>
      </w:pPr>
    </w:p>
    <w:p w:rsidR="00A346D3" w:rsidRDefault="00A346D3" w:rsidP="00A346D3">
      <w:pPr>
        <w:pStyle w:val="ConsPlusNormal"/>
        <w:numPr>
          <w:ilvl w:val="0"/>
          <w:numId w:val="12"/>
        </w:numPr>
        <w:jc w:val="center"/>
      </w:pPr>
      <w:r>
        <w:t>Объект аренды</w:t>
      </w:r>
    </w:p>
    <w:p w:rsidR="00A346D3" w:rsidRDefault="00A346D3" w:rsidP="00A346D3">
      <w:pPr>
        <w:pStyle w:val="ConsPlusNormal"/>
        <w:jc w:val="center"/>
      </w:pPr>
      <w:r>
        <w:t xml:space="preserve"> </w:t>
      </w:r>
    </w:p>
    <w:p w:rsidR="00A346D3" w:rsidRDefault="00A346D3" w:rsidP="00A346D3">
      <w:pPr>
        <w:pStyle w:val="ConsPlusNormal"/>
        <w:jc w:val="both"/>
      </w:pPr>
      <w:r w:rsidRPr="001669E6">
        <w:rPr>
          <w:u w:val="single"/>
        </w:rPr>
        <w:t>Здание, строение, сооружение, объект незавершенного строительства</w:t>
      </w:r>
      <w:r w:rsidRPr="00D53294">
        <w:t xml:space="preserve"> площадью _____ кв. м.,</w:t>
      </w:r>
      <w:r>
        <w:t xml:space="preserve"> расположенное по </w:t>
      </w:r>
      <w:proofErr w:type="spellStart"/>
      <w:r>
        <w:t>адресу:_________________________________</w:t>
      </w:r>
      <w:proofErr w:type="spellEnd"/>
      <w:r>
        <w:t>.</w:t>
      </w:r>
    </w:p>
    <w:p w:rsidR="00A346D3" w:rsidRDefault="00A346D3" w:rsidP="00A346D3">
      <w:pPr>
        <w:pStyle w:val="ConsPlusNormal"/>
        <w:jc w:val="both"/>
      </w:pPr>
    </w:p>
    <w:p w:rsidR="00A346D3" w:rsidRDefault="00A346D3" w:rsidP="00A346D3">
      <w:pPr>
        <w:pStyle w:val="ConsPlusNormal"/>
        <w:numPr>
          <w:ilvl w:val="0"/>
          <w:numId w:val="12"/>
        </w:numPr>
        <w:jc w:val="center"/>
      </w:pPr>
      <w:r>
        <w:t xml:space="preserve">Участок </w:t>
      </w:r>
    </w:p>
    <w:p w:rsidR="00A346D3" w:rsidRDefault="00A346D3" w:rsidP="00A346D3">
      <w:pPr>
        <w:pStyle w:val="ConsPlusNormal"/>
        <w:ind w:left="720"/>
      </w:pPr>
    </w:p>
    <w:p w:rsidR="00A346D3" w:rsidRDefault="00A346D3" w:rsidP="00A346D3">
      <w:pPr>
        <w:pStyle w:val="ConsPlusNormal"/>
        <w:jc w:val="both"/>
      </w:pPr>
      <w:r>
        <w:t xml:space="preserve">Земельный участок </w:t>
      </w:r>
      <w:r w:rsidRPr="00D53294">
        <w:t>с кадастровым номером _______________</w:t>
      </w:r>
      <w:r>
        <w:t xml:space="preserve">, </w:t>
      </w:r>
      <w:r w:rsidRPr="00D53294">
        <w:t>площадью _____ кв. м.</w:t>
      </w:r>
      <w:r>
        <w:t>, категория «____________________», вид разрешенного использования «____________», расположенный по адресу: _______________.</w:t>
      </w:r>
    </w:p>
    <w:p w:rsidR="00A346D3" w:rsidRPr="00D53294" w:rsidRDefault="00A346D3" w:rsidP="00A346D3">
      <w:pPr>
        <w:pStyle w:val="ConsPlusNormal"/>
        <w:ind w:left="720"/>
      </w:pPr>
    </w:p>
    <w:p w:rsidR="00A346D3" w:rsidRPr="00D53294" w:rsidRDefault="00A346D3" w:rsidP="00A346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A346D3" w:rsidRPr="00D53294" w:rsidRDefault="00A346D3" w:rsidP="00A346D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5352"/>
        <w:gridCol w:w="5352"/>
      </w:tblGrid>
      <w:tr w:rsidR="00A346D3" w:rsidRPr="00D53294" w:rsidTr="00751938">
        <w:tc>
          <w:tcPr>
            <w:tcW w:w="2500" w:type="pct"/>
          </w:tcPr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:rsidR="00A346D3" w:rsidRPr="00D53294" w:rsidRDefault="00A346D3" w:rsidP="00751938">
            <w:pPr>
              <w:pStyle w:val="af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A346D3" w:rsidRPr="00D53294" w:rsidRDefault="00A346D3" w:rsidP="00751938">
            <w:pPr>
              <w:pStyle w:val="af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A346D3" w:rsidRPr="00D53294" w:rsidRDefault="00A346D3" w:rsidP="00751938">
            <w:pPr>
              <w:pStyle w:val="af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6D3" w:rsidRPr="00D53294" w:rsidRDefault="00A346D3" w:rsidP="00751938">
            <w:pPr>
              <w:pStyle w:val="af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A346D3" w:rsidRPr="00D53294" w:rsidRDefault="00A346D3" w:rsidP="00751938">
            <w:pPr>
              <w:pStyle w:val="af2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A346D3" w:rsidRPr="00D53294" w:rsidRDefault="00A346D3" w:rsidP="0075193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Арендатор:</w:t>
            </w:r>
          </w:p>
          <w:p w:rsidR="00A346D3" w:rsidRPr="00D53294" w:rsidRDefault="00A346D3" w:rsidP="00751938">
            <w:pPr>
              <w:pStyle w:val="af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A346D3" w:rsidRPr="00D53294" w:rsidRDefault="00A346D3" w:rsidP="00751938">
            <w:pPr>
              <w:pStyle w:val="af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A346D3" w:rsidRPr="00D53294" w:rsidRDefault="00A346D3" w:rsidP="00751938">
            <w:pPr>
              <w:pStyle w:val="af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6D3" w:rsidRPr="00D53294" w:rsidRDefault="00A346D3" w:rsidP="00751938">
            <w:pPr>
              <w:pStyle w:val="af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A346D3" w:rsidRPr="00D53294" w:rsidRDefault="00A346D3" w:rsidP="00751938">
            <w:pPr>
              <w:pStyle w:val="af2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294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</w:tr>
    </w:tbl>
    <w:p w:rsidR="00A346D3" w:rsidRPr="00D53294" w:rsidRDefault="00A346D3" w:rsidP="00A346D3"/>
    <w:p w:rsidR="00A346D3" w:rsidRPr="00D53294" w:rsidRDefault="00A346D3" w:rsidP="00A346D3"/>
    <w:p w:rsidR="00A346D3" w:rsidRDefault="00A346D3" w:rsidP="00A346D3"/>
    <w:p w:rsidR="00A346D3" w:rsidRDefault="00A346D3" w:rsidP="00A346D3"/>
    <w:p w:rsidR="00A346D3" w:rsidRPr="00D53294" w:rsidRDefault="00A346D3" w:rsidP="00A346D3"/>
    <w:p w:rsidR="00A346D3" w:rsidRPr="00D53294" w:rsidRDefault="00A346D3" w:rsidP="00A346D3"/>
    <w:p w:rsidR="00A346D3" w:rsidRDefault="00A346D3" w:rsidP="00A346D3">
      <w:r>
        <w:br w:type="page"/>
      </w:r>
    </w:p>
    <w:p w:rsidR="00A346D3" w:rsidRPr="00D53294" w:rsidRDefault="00A346D3" w:rsidP="00A346D3">
      <w:pPr>
        <w:pStyle w:val="ConsPlusNormal"/>
        <w:ind w:left="6237"/>
        <w:outlineLvl w:val="0"/>
      </w:pPr>
      <w:r w:rsidRPr="00D53294">
        <w:lastRenderedPageBreak/>
        <w:t xml:space="preserve">Приложение № </w:t>
      </w:r>
      <w:r>
        <w:t>3</w:t>
      </w:r>
      <w:r w:rsidRPr="00D53294">
        <w:br/>
        <w:t>к договору аренды № _______</w:t>
      </w:r>
      <w:r w:rsidRPr="00D53294">
        <w:br/>
        <w:t>от «___» __________ 20___ года</w:t>
      </w:r>
    </w:p>
    <w:p w:rsidR="00A346D3" w:rsidRPr="00D53294" w:rsidRDefault="00A346D3" w:rsidP="00A346D3">
      <w:pPr>
        <w:pStyle w:val="ConsPlusNormal"/>
        <w:jc w:val="both"/>
        <w:outlineLvl w:val="0"/>
      </w:pPr>
    </w:p>
    <w:p w:rsidR="00A346D3" w:rsidRPr="00D53294" w:rsidRDefault="00A346D3" w:rsidP="00A346D3">
      <w:pPr>
        <w:pStyle w:val="ConsPlusNormal"/>
        <w:jc w:val="center"/>
        <w:outlineLvl w:val="0"/>
      </w:pPr>
      <w:r w:rsidRPr="00D53294">
        <w:t>Акт приема-передачи имущества</w:t>
      </w:r>
    </w:p>
    <w:p w:rsidR="00A346D3" w:rsidRDefault="00A346D3" w:rsidP="00A346D3">
      <w:pPr>
        <w:pStyle w:val="ConsPlusNormal"/>
        <w:jc w:val="both"/>
        <w:outlineLvl w:val="0"/>
      </w:pPr>
    </w:p>
    <w:p w:rsidR="00A346D3" w:rsidRPr="00F45083" w:rsidRDefault="00A346D3" w:rsidP="00A346D3">
      <w:pPr>
        <w:autoSpaceDE w:val="0"/>
        <w:autoSpaceDN w:val="0"/>
        <w:adjustRightInd w:val="0"/>
        <w:ind w:right="-1" w:firstLine="720"/>
        <w:rPr>
          <w:b/>
        </w:rPr>
      </w:pPr>
      <w:r w:rsidRPr="00F45083">
        <w:rPr>
          <w:b/>
        </w:rPr>
        <w:t>Вариант 1 (с физическим лицом):</w:t>
      </w:r>
    </w:p>
    <w:p w:rsidR="00A346D3" w:rsidRDefault="00A346D3" w:rsidP="00A346D3">
      <w:pPr>
        <w:pStyle w:val="ConsPlusNormal"/>
        <w:jc w:val="both"/>
        <w:outlineLvl w:val="0"/>
      </w:pPr>
    </w:p>
    <w:p w:rsidR="00A346D3" w:rsidRDefault="00B86016" w:rsidP="00A346D3">
      <w:pPr>
        <w:autoSpaceDE w:val="0"/>
        <w:autoSpaceDN w:val="0"/>
        <w:adjustRightInd w:val="0"/>
        <w:ind w:right="-1" w:firstLine="720"/>
        <w:jc w:val="both"/>
      </w:pPr>
      <w:r w:rsidRPr="00A346D3">
        <w:rPr>
          <w:b/>
        </w:rPr>
        <w:t>Комитет по управлению имуществом администрации городского округа Лотошино Московской области</w:t>
      </w:r>
      <w:r w:rsidRPr="00A346D3">
        <w:t xml:space="preserve">, зарегистрирован 04.12.1991 Исполнительным комитетом районного Совета народных депутатов Лотошинского района за № 359/15, ОГРН 1025007373951, ИНН 5071000888, КПП 507101001, адрес постоянно действующего исполнительного органа: 143800, Россия, Московская область, </w:t>
      </w:r>
      <w:proofErr w:type="spellStart"/>
      <w:r w:rsidRPr="00A346D3">
        <w:t>рп</w:t>
      </w:r>
      <w:proofErr w:type="spellEnd"/>
      <w:r w:rsidRPr="00A346D3">
        <w:t xml:space="preserve">. </w:t>
      </w:r>
      <w:proofErr w:type="gramStart"/>
      <w:r w:rsidRPr="00A346D3">
        <w:t>Лотошино, ул. Центральная, д.18, действующий от имени муниципального образования «Городской округ Лотошино Московской области»</w:t>
      </w:r>
      <w:r w:rsidRPr="00A346D3">
        <w:rPr>
          <w:rFonts w:eastAsia="MS Mincho"/>
        </w:rPr>
        <w:t xml:space="preserve"> на основании Положения о Комитете по управлению имуществом администрации </w:t>
      </w:r>
      <w:r w:rsidRPr="00A346D3">
        <w:rPr>
          <w:bCs/>
        </w:rPr>
        <w:t>городского округа Лотошино</w:t>
      </w:r>
      <w:r w:rsidRPr="00A346D3">
        <w:rPr>
          <w:rFonts w:eastAsia="MS Mincho"/>
        </w:rPr>
        <w:t xml:space="preserve"> Московской области, утвержденного Решением Совета депутатов </w:t>
      </w:r>
      <w:r w:rsidRPr="00A346D3">
        <w:rPr>
          <w:bCs/>
        </w:rPr>
        <w:t>городского округа Лотошино</w:t>
      </w:r>
      <w:r w:rsidRPr="00A346D3">
        <w:rPr>
          <w:rFonts w:eastAsia="MS Mincho"/>
        </w:rPr>
        <w:t xml:space="preserve"> Московской области от 17.09.2019 № 14/2</w:t>
      </w:r>
      <w:r w:rsidR="00A346D3" w:rsidRPr="00F45083">
        <w:t xml:space="preserve">, </w:t>
      </w:r>
      <w:r w:rsidR="00A346D3" w:rsidRPr="00F45083">
        <w:rPr>
          <w:bCs/>
          <w:color w:val="000000" w:themeColor="text1"/>
        </w:rPr>
        <w:t>в лице</w:t>
      </w:r>
      <w:r w:rsidR="00A346D3" w:rsidRPr="00F45083">
        <w:t xml:space="preserve"> _____________, </w:t>
      </w:r>
      <w:proofErr w:type="spellStart"/>
      <w:r w:rsidR="00A346D3" w:rsidRPr="00F45083">
        <w:t>действующ</w:t>
      </w:r>
      <w:proofErr w:type="spellEnd"/>
      <w:r w:rsidR="00A346D3">
        <w:t>___</w:t>
      </w:r>
      <w:r w:rsidR="00A346D3" w:rsidRPr="00F45083">
        <w:t xml:space="preserve"> на основании ______________________, с одной стороны</w:t>
      </w:r>
      <w:r w:rsidR="00A346D3">
        <w:t xml:space="preserve"> </w:t>
      </w:r>
      <w:r w:rsidR="00A346D3" w:rsidRPr="00F45083">
        <w:rPr>
          <w:bCs/>
          <w:color w:val="000000" w:themeColor="text1"/>
        </w:rPr>
        <w:t>именуемое в дальнейшем «</w:t>
      </w:r>
      <w:r w:rsidR="00A346D3">
        <w:rPr>
          <w:bCs/>
          <w:color w:val="000000" w:themeColor="text1"/>
        </w:rPr>
        <w:t>Арендодатель»</w:t>
      </w:r>
      <w:r w:rsidR="00A346D3" w:rsidRPr="00F45083">
        <w:t xml:space="preserve">, и </w:t>
      </w:r>
      <w:proofErr w:type="gramEnd"/>
    </w:p>
    <w:p w:rsidR="00A346D3" w:rsidRPr="00F45083" w:rsidRDefault="00A346D3" w:rsidP="00A346D3">
      <w:pPr>
        <w:autoSpaceDE w:val="0"/>
        <w:autoSpaceDN w:val="0"/>
        <w:adjustRightInd w:val="0"/>
        <w:ind w:right="-1" w:firstLine="720"/>
        <w:jc w:val="both"/>
      </w:pPr>
      <w:proofErr w:type="gramStart"/>
      <w:r w:rsidRPr="00F45083">
        <w:rPr>
          <w:b/>
          <w:sz w:val="22"/>
          <w:szCs w:val="22"/>
        </w:rPr>
        <w:t xml:space="preserve">ФИО </w:t>
      </w:r>
      <w:r w:rsidRPr="00F45083">
        <w:rPr>
          <w:sz w:val="22"/>
          <w:szCs w:val="22"/>
        </w:rPr>
        <w:t xml:space="preserve">_______________, ___________ года рождения, документ, удостоверяющий личность ________________, паспортные данные (серия _____, </w:t>
      </w:r>
      <w:proofErr w:type="spellStart"/>
      <w:r w:rsidRPr="00F45083">
        <w:rPr>
          <w:sz w:val="22"/>
          <w:szCs w:val="22"/>
        </w:rPr>
        <w:t>номер______</w:t>
      </w:r>
      <w:proofErr w:type="spellEnd"/>
      <w:r w:rsidRPr="00F45083">
        <w:rPr>
          <w:sz w:val="22"/>
          <w:szCs w:val="22"/>
        </w:rPr>
        <w:t>, дата выдачи ____________, кем выдан ______________), зарегистрированный (</w:t>
      </w:r>
      <w:proofErr w:type="spellStart"/>
      <w:r w:rsidRPr="00F45083">
        <w:rPr>
          <w:sz w:val="22"/>
          <w:szCs w:val="22"/>
        </w:rPr>
        <w:t>ая</w:t>
      </w:r>
      <w:proofErr w:type="spellEnd"/>
      <w:r w:rsidRPr="00F45083">
        <w:rPr>
          <w:sz w:val="22"/>
          <w:szCs w:val="22"/>
        </w:rPr>
        <w:t>) по адресу: _____</w:t>
      </w:r>
      <w:r w:rsidRPr="00F45083">
        <w:t xml:space="preserve">, именуемый в дальнейшем </w:t>
      </w:r>
      <w:r w:rsidRPr="00F45083">
        <w:rPr>
          <w:bCs/>
        </w:rPr>
        <w:t>«</w:t>
      </w:r>
      <w:r>
        <w:rPr>
          <w:bCs/>
        </w:rPr>
        <w:t>Арендатор</w:t>
      </w:r>
      <w:r w:rsidRPr="00F45083">
        <w:rPr>
          <w:bCs/>
        </w:rPr>
        <w:t xml:space="preserve">», </w:t>
      </w:r>
      <w:r w:rsidRPr="00F45083">
        <w:t>с другой стороны, вместе именуемые в дальнейшем «Стороны», заключили настоящий Договор (далее – Договор) о нижеследующем.</w:t>
      </w:r>
      <w:proofErr w:type="gramEnd"/>
    </w:p>
    <w:p w:rsidR="00A346D3" w:rsidRPr="00F45083" w:rsidRDefault="00A346D3" w:rsidP="00A346D3">
      <w:pPr>
        <w:autoSpaceDE w:val="0"/>
        <w:autoSpaceDN w:val="0"/>
        <w:adjustRightInd w:val="0"/>
        <w:ind w:right="-1" w:firstLine="720"/>
        <w:rPr>
          <w:color w:val="000000" w:themeColor="text1"/>
        </w:rPr>
      </w:pPr>
    </w:p>
    <w:p w:rsidR="00A346D3" w:rsidRPr="00F45083" w:rsidRDefault="00A346D3" w:rsidP="00A346D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  <w:r w:rsidRPr="00F45083">
        <w:rPr>
          <w:b/>
        </w:rPr>
        <w:t>Вариант 2</w:t>
      </w:r>
      <w:r w:rsidRPr="00F45083">
        <w:rPr>
          <w:b/>
          <w:sz w:val="22"/>
          <w:szCs w:val="22"/>
        </w:rPr>
        <w:t xml:space="preserve"> (</w:t>
      </w:r>
      <w:r w:rsidRPr="00F45083">
        <w:rPr>
          <w:b/>
        </w:rPr>
        <w:t>с юридическим лицом и ИП</w:t>
      </w:r>
      <w:r w:rsidRPr="00F45083">
        <w:rPr>
          <w:b/>
          <w:sz w:val="22"/>
          <w:szCs w:val="22"/>
        </w:rPr>
        <w:t>):</w:t>
      </w:r>
    </w:p>
    <w:p w:rsidR="00A346D3" w:rsidRPr="00F45083" w:rsidRDefault="00A346D3" w:rsidP="00A346D3">
      <w:pPr>
        <w:autoSpaceDE w:val="0"/>
        <w:autoSpaceDN w:val="0"/>
        <w:adjustRightInd w:val="0"/>
        <w:ind w:firstLine="708"/>
        <w:rPr>
          <w:b/>
          <w:color w:val="FF0000"/>
          <w:sz w:val="22"/>
          <w:szCs w:val="22"/>
        </w:rPr>
      </w:pPr>
    </w:p>
    <w:p w:rsidR="00A346D3" w:rsidRDefault="00B86016" w:rsidP="00A346D3">
      <w:pPr>
        <w:autoSpaceDE w:val="0"/>
        <w:autoSpaceDN w:val="0"/>
        <w:adjustRightInd w:val="0"/>
        <w:ind w:right="-1" w:firstLine="720"/>
        <w:jc w:val="both"/>
      </w:pPr>
      <w:r w:rsidRPr="00A346D3">
        <w:rPr>
          <w:b/>
        </w:rPr>
        <w:t>Комитет по управлению имуществом администрации городского округа Лотошино Московской области</w:t>
      </w:r>
      <w:r w:rsidRPr="00A346D3">
        <w:t xml:space="preserve">, зарегистрирован 04.12.1991 Исполнительным комитетом районного Совета народных депутатов Лотошинского района за № 359/15, ОГРН 1025007373951, ИНН 5071000888, КПП 507101001, адрес постоянно действующего исполнительного органа: 143800, Россия, Московская область, </w:t>
      </w:r>
      <w:proofErr w:type="spellStart"/>
      <w:r w:rsidRPr="00A346D3">
        <w:t>рп</w:t>
      </w:r>
      <w:proofErr w:type="spellEnd"/>
      <w:r w:rsidRPr="00A346D3">
        <w:t xml:space="preserve">. </w:t>
      </w:r>
      <w:proofErr w:type="gramStart"/>
      <w:r w:rsidRPr="00A346D3">
        <w:t>Лотошино, ул. Центральная, д.18, действующий от имени муниципального образования «Городской округ Лотошино Московской области»</w:t>
      </w:r>
      <w:r w:rsidRPr="00A346D3">
        <w:rPr>
          <w:rFonts w:eastAsia="MS Mincho"/>
        </w:rPr>
        <w:t xml:space="preserve"> на основании Положения о Комитете по управлению имуществом администрации </w:t>
      </w:r>
      <w:r w:rsidRPr="00A346D3">
        <w:rPr>
          <w:bCs/>
        </w:rPr>
        <w:t>городского округа Лотошино</w:t>
      </w:r>
      <w:r w:rsidRPr="00A346D3">
        <w:rPr>
          <w:rFonts w:eastAsia="MS Mincho"/>
        </w:rPr>
        <w:t xml:space="preserve"> Московской области, утвержденного Решением Совета депутатов </w:t>
      </w:r>
      <w:r w:rsidRPr="00A346D3">
        <w:rPr>
          <w:bCs/>
        </w:rPr>
        <w:t>городского округа Лотошино</w:t>
      </w:r>
      <w:r w:rsidRPr="00A346D3">
        <w:rPr>
          <w:rFonts w:eastAsia="MS Mincho"/>
        </w:rPr>
        <w:t xml:space="preserve"> Московской области от 17.09.2019 № 14/2</w:t>
      </w:r>
      <w:r w:rsidR="00A346D3" w:rsidRPr="00F45083">
        <w:t xml:space="preserve">, в лице _____________, </w:t>
      </w:r>
      <w:proofErr w:type="spellStart"/>
      <w:r w:rsidR="00A346D3" w:rsidRPr="00F45083">
        <w:t>действующ</w:t>
      </w:r>
      <w:proofErr w:type="spellEnd"/>
      <w:r w:rsidR="00A346D3">
        <w:t>____</w:t>
      </w:r>
      <w:r w:rsidR="00A346D3" w:rsidRPr="00F45083">
        <w:t xml:space="preserve"> на основании ______________________, именуемое в дальнейшем </w:t>
      </w:r>
      <w:r w:rsidR="00A346D3" w:rsidRPr="00F45083">
        <w:rPr>
          <w:bCs/>
          <w:color w:val="000000" w:themeColor="text1"/>
        </w:rPr>
        <w:t>«</w:t>
      </w:r>
      <w:r w:rsidR="00A346D3">
        <w:rPr>
          <w:bCs/>
          <w:color w:val="000000" w:themeColor="text1"/>
        </w:rPr>
        <w:t xml:space="preserve">Арендодатель» </w:t>
      </w:r>
      <w:r w:rsidR="00A346D3" w:rsidRPr="00F45083">
        <w:t xml:space="preserve">с одной стороны, и </w:t>
      </w:r>
      <w:proofErr w:type="gramEnd"/>
    </w:p>
    <w:p w:rsidR="00A346D3" w:rsidRDefault="00A346D3" w:rsidP="00A346D3">
      <w:pPr>
        <w:autoSpaceDE w:val="0"/>
        <w:autoSpaceDN w:val="0"/>
        <w:adjustRightInd w:val="0"/>
        <w:ind w:right="-1" w:firstLine="720"/>
        <w:jc w:val="both"/>
      </w:pPr>
      <w:r w:rsidRPr="00F45083">
        <w:rPr>
          <w:b/>
          <w:bCs/>
        </w:rPr>
        <w:t xml:space="preserve">____________________________ </w:t>
      </w:r>
      <w:r w:rsidRPr="00F45083">
        <w:t>(ИНН</w:t>
      </w:r>
      <w:r w:rsidRPr="00F45083">
        <w:rPr>
          <w:rFonts w:eastAsia="Calibri"/>
        </w:rPr>
        <w:t xml:space="preserve"> </w:t>
      </w:r>
      <w:r w:rsidRPr="00F45083">
        <w:t xml:space="preserve">_______, ОГРН _________, КПП ________), </w:t>
      </w:r>
      <w:r w:rsidRPr="009E10B9">
        <w:t xml:space="preserve"> адрес юридического лица</w:t>
      </w:r>
      <w:r w:rsidRPr="00F45083">
        <w:t xml:space="preserve">: ___________, в </w:t>
      </w:r>
      <w:proofErr w:type="spellStart"/>
      <w:r w:rsidRPr="00F45083">
        <w:t>лице___________</w:t>
      </w:r>
      <w:proofErr w:type="spellEnd"/>
      <w:r w:rsidRPr="00F45083">
        <w:t>, действующего на основании _____________/Индивидуальный предприниматель (ОГРНИП ______________, ИНН ___________________)</w:t>
      </w:r>
      <w:r w:rsidRPr="00F45083">
        <w:rPr>
          <w:sz w:val="22"/>
          <w:szCs w:val="22"/>
        </w:rPr>
        <w:t>, зарегистрированный (</w:t>
      </w:r>
      <w:proofErr w:type="spellStart"/>
      <w:r w:rsidRPr="00F45083">
        <w:rPr>
          <w:sz w:val="22"/>
          <w:szCs w:val="22"/>
        </w:rPr>
        <w:t>ая</w:t>
      </w:r>
      <w:proofErr w:type="spellEnd"/>
      <w:r w:rsidRPr="00F45083">
        <w:rPr>
          <w:sz w:val="22"/>
          <w:szCs w:val="22"/>
        </w:rPr>
        <w:t>) по адресу: _____,</w:t>
      </w:r>
      <w:r w:rsidRPr="00F45083">
        <w:t xml:space="preserve"> именуемый в дальнейшем </w:t>
      </w:r>
      <w:r w:rsidRPr="00F45083">
        <w:rPr>
          <w:bCs/>
        </w:rPr>
        <w:t>«</w:t>
      </w:r>
      <w:r>
        <w:rPr>
          <w:bCs/>
        </w:rPr>
        <w:t>Арендатор</w:t>
      </w:r>
      <w:r w:rsidRPr="00F45083">
        <w:rPr>
          <w:bCs/>
        </w:rPr>
        <w:t xml:space="preserve">», </w:t>
      </w:r>
      <w:r w:rsidRPr="00F45083">
        <w:t xml:space="preserve">с другой стороны, вместе именуемые в дальнейшем «Стороны», </w:t>
      </w:r>
      <w:r>
        <w:t xml:space="preserve">составили </w:t>
      </w:r>
      <w:r w:rsidRPr="00F45083">
        <w:t xml:space="preserve"> настоящий </w:t>
      </w:r>
      <w:r>
        <w:t xml:space="preserve">акт приема-передачи </w:t>
      </w:r>
      <w:r w:rsidRPr="00F45083">
        <w:t>о нижеследующем.</w:t>
      </w:r>
    </w:p>
    <w:p w:rsidR="00A346D3" w:rsidRDefault="00A346D3" w:rsidP="00A346D3">
      <w:pPr>
        <w:pStyle w:val="a5"/>
        <w:numPr>
          <w:ilvl w:val="0"/>
          <w:numId w:val="14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right="-1" w:firstLine="720"/>
        <w:contextualSpacing/>
        <w:jc w:val="both"/>
      </w:pPr>
      <w:r>
        <w:t>Арендодатель передал, а Арендатор принял во временное владение и пользование за плату Имущество, указанное в п. 1.1.1. и 1.1.2. Договора.</w:t>
      </w:r>
    </w:p>
    <w:p w:rsidR="00A346D3" w:rsidRPr="000E6AD7" w:rsidRDefault="00A346D3" w:rsidP="00A346D3">
      <w:pPr>
        <w:pStyle w:val="a5"/>
        <w:numPr>
          <w:ilvl w:val="0"/>
          <w:numId w:val="14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right="-1" w:firstLine="720"/>
        <w:contextualSpacing/>
        <w:jc w:val="both"/>
      </w:pPr>
      <w:r w:rsidRPr="000E6AD7">
        <w:t xml:space="preserve">Переданное имущество на момент его приема-передачи находится </w:t>
      </w:r>
      <w:r w:rsidRPr="000E6AD7">
        <w:br/>
        <w:t>в состоянии, удовлетворяющем Арендатора.</w:t>
      </w:r>
    </w:p>
    <w:p w:rsidR="00A346D3" w:rsidRPr="000E6AD7" w:rsidRDefault="00A346D3" w:rsidP="00A346D3">
      <w:pPr>
        <w:pStyle w:val="a5"/>
        <w:numPr>
          <w:ilvl w:val="0"/>
          <w:numId w:val="14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right="-1" w:firstLine="720"/>
        <w:contextualSpacing/>
        <w:jc w:val="both"/>
      </w:pPr>
      <w:r w:rsidRPr="000E6AD7">
        <w:t>Арендатор претензий к Арендодателю не имеет.</w:t>
      </w:r>
    </w:p>
    <w:p w:rsidR="00B86016" w:rsidRDefault="00B86016" w:rsidP="00A346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346D3" w:rsidRPr="00D53294" w:rsidRDefault="00A346D3" w:rsidP="00A346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53294"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A346D3" w:rsidRPr="00D53294" w:rsidRDefault="00A346D3" w:rsidP="00A346D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2"/>
        <w:gridCol w:w="5352"/>
      </w:tblGrid>
      <w:tr w:rsidR="00A346D3" w:rsidRPr="00D53294" w:rsidTr="00751938">
        <w:tc>
          <w:tcPr>
            <w:tcW w:w="2500" w:type="pct"/>
          </w:tcPr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__________ (Ф.И.О)</w:t>
            </w:r>
          </w:p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Арендатор:</w:t>
            </w:r>
          </w:p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294">
              <w:rPr>
                <w:rFonts w:ascii="Times New Roman" w:hAnsi="Times New Roman" w:cs="Times New Roman"/>
                <w:sz w:val="24"/>
                <w:szCs w:val="24"/>
              </w:rPr>
              <w:t>__________ (Ф.И.О)</w:t>
            </w:r>
          </w:p>
          <w:p w:rsidR="00A346D3" w:rsidRPr="00D53294" w:rsidRDefault="00A346D3" w:rsidP="007519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46D3" w:rsidRDefault="00A346D3" w:rsidP="00B86016"/>
    <w:sectPr w:rsidR="00A346D3" w:rsidSect="00B86016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37E1A"/>
    <w:multiLevelType w:val="hybridMultilevel"/>
    <w:tmpl w:val="A61630E4"/>
    <w:lvl w:ilvl="0" w:tplc="0B3E898E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3C326F"/>
    <w:multiLevelType w:val="hybridMultilevel"/>
    <w:tmpl w:val="D20EE09A"/>
    <w:lvl w:ilvl="0" w:tplc="898C3B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5A6B76"/>
    <w:multiLevelType w:val="multilevel"/>
    <w:tmpl w:val="6B1A1D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2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2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2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2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2" w:hanging="133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24D827E8"/>
    <w:multiLevelType w:val="hybridMultilevel"/>
    <w:tmpl w:val="BCD00D36"/>
    <w:lvl w:ilvl="0" w:tplc="1FEAA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7667C9"/>
    <w:multiLevelType w:val="hybridMultilevel"/>
    <w:tmpl w:val="88688E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62D3B9A"/>
    <w:multiLevelType w:val="hybridMultilevel"/>
    <w:tmpl w:val="3C7841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134D9"/>
    <w:multiLevelType w:val="multilevel"/>
    <w:tmpl w:val="6BF4F134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4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>
    <w:nsid w:val="2CD23194"/>
    <w:multiLevelType w:val="hybridMultilevel"/>
    <w:tmpl w:val="A2B0B7EC"/>
    <w:lvl w:ilvl="0" w:tplc="1BE0C824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2080EE4"/>
    <w:multiLevelType w:val="hybridMultilevel"/>
    <w:tmpl w:val="ABBCD3AE"/>
    <w:lvl w:ilvl="0" w:tplc="79448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647BDF"/>
    <w:multiLevelType w:val="hybridMultilevel"/>
    <w:tmpl w:val="16785F16"/>
    <w:lvl w:ilvl="0" w:tplc="39A85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0065F1"/>
    <w:multiLevelType w:val="hybridMultilevel"/>
    <w:tmpl w:val="6B680364"/>
    <w:lvl w:ilvl="0" w:tplc="1C4AAA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A11F87"/>
    <w:multiLevelType w:val="hybridMultilevel"/>
    <w:tmpl w:val="AF96919E"/>
    <w:lvl w:ilvl="0" w:tplc="AA424AE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642A67DC"/>
    <w:multiLevelType w:val="multilevel"/>
    <w:tmpl w:val="77567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3">
    <w:nsid w:val="68736293"/>
    <w:multiLevelType w:val="hybridMultilevel"/>
    <w:tmpl w:val="C42EBA30"/>
    <w:lvl w:ilvl="0" w:tplc="AA421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11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8"/>
  </w:num>
  <w:num w:numId="11">
    <w:abstractNumId w:val="9"/>
  </w:num>
  <w:num w:numId="12">
    <w:abstractNumId w:val="13"/>
  </w:num>
  <w:num w:numId="13">
    <w:abstractNumId w:val="5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66B2B"/>
    <w:rsid w:val="001F3120"/>
    <w:rsid w:val="00235935"/>
    <w:rsid w:val="00243CAC"/>
    <w:rsid w:val="00266B2B"/>
    <w:rsid w:val="0027353C"/>
    <w:rsid w:val="003E527B"/>
    <w:rsid w:val="0040641D"/>
    <w:rsid w:val="00496C75"/>
    <w:rsid w:val="004F49D5"/>
    <w:rsid w:val="00517B93"/>
    <w:rsid w:val="005414C0"/>
    <w:rsid w:val="00626A5A"/>
    <w:rsid w:val="006B3D10"/>
    <w:rsid w:val="0073084E"/>
    <w:rsid w:val="007A10A9"/>
    <w:rsid w:val="00836E95"/>
    <w:rsid w:val="00877AD8"/>
    <w:rsid w:val="008E72E4"/>
    <w:rsid w:val="00926A0C"/>
    <w:rsid w:val="00933880"/>
    <w:rsid w:val="00946606"/>
    <w:rsid w:val="00980D2F"/>
    <w:rsid w:val="00A346D3"/>
    <w:rsid w:val="00AA4682"/>
    <w:rsid w:val="00B86016"/>
    <w:rsid w:val="00BB73E3"/>
    <w:rsid w:val="00BF3170"/>
    <w:rsid w:val="00C6077F"/>
    <w:rsid w:val="00CB4CB4"/>
    <w:rsid w:val="00CE7274"/>
    <w:rsid w:val="00D224F1"/>
    <w:rsid w:val="00D45682"/>
    <w:rsid w:val="00D734E5"/>
    <w:rsid w:val="00D9113B"/>
    <w:rsid w:val="00E74FF2"/>
    <w:rsid w:val="00EE1F1D"/>
    <w:rsid w:val="00F12A96"/>
    <w:rsid w:val="00F151F7"/>
    <w:rsid w:val="00FD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2B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66B2B"/>
    <w:rPr>
      <w:rFonts w:ascii="Calibri" w:eastAsia="Calibri" w:hAnsi="Calibri" w:cs="Times New Roman"/>
    </w:rPr>
  </w:style>
  <w:style w:type="paragraph" w:styleId="a5">
    <w:name w:val="List Paragraph"/>
    <w:aliases w:val="Абзац списка нумерованный"/>
    <w:basedOn w:val="a"/>
    <w:link w:val="a6"/>
    <w:uiPriority w:val="34"/>
    <w:qFormat/>
    <w:rsid w:val="00266B2B"/>
    <w:pPr>
      <w:ind w:left="708"/>
    </w:pPr>
  </w:style>
  <w:style w:type="character" w:customStyle="1" w:styleId="a4">
    <w:name w:val="Без интервала Знак"/>
    <w:link w:val="a3"/>
    <w:uiPriority w:val="1"/>
    <w:rsid w:val="00266B2B"/>
    <w:rPr>
      <w:rFonts w:ascii="Calibri" w:eastAsia="Calibri" w:hAnsi="Calibri" w:cs="Times New Roman"/>
    </w:rPr>
  </w:style>
  <w:style w:type="character" w:customStyle="1" w:styleId="a6">
    <w:name w:val="Абзац списка Знак"/>
    <w:aliases w:val="Абзац списка нумерованный Знак"/>
    <w:link w:val="a5"/>
    <w:uiPriority w:val="34"/>
    <w:locked/>
    <w:rsid w:val="00266B2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266B2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A34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346D3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A346D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346D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6D3"/>
    <w:pPr>
      <w:suppressAutoHyphens w:val="0"/>
      <w:jc w:val="both"/>
    </w:pPr>
    <w:rPr>
      <w:rFonts w:ascii="Tahoma" w:eastAsia="Arial Unicode MS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A346D3"/>
    <w:rPr>
      <w:rFonts w:ascii="Tahoma" w:eastAsia="Arial Unicode MS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A346D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346D3"/>
    <w:pPr>
      <w:suppressAutoHyphens w:val="0"/>
      <w:jc w:val="both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346D3"/>
    <w:rPr>
      <w:rFonts w:ascii="Arial Unicode MS" w:eastAsia="Arial Unicode MS" w:hAnsi="Arial Unicode MS" w:cs="Arial Unicode MS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346D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346D3"/>
    <w:rPr>
      <w:b/>
      <w:bCs/>
    </w:rPr>
  </w:style>
  <w:style w:type="paragraph" w:customStyle="1" w:styleId="Default">
    <w:name w:val="Default"/>
    <w:rsid w:val="00A346D3"/>
    <w:pPr>
      <w:autoSpaceDE w:val="0"/>
      <w:autoSpaceDN w:val="0"/>
      <w:adjustRightInd w:val="0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A346D3"/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346D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1">
    <w:name w:val="Strong"/>
    <w:qFormat/>
    <w:rsid w:val="00A346D3"/>
    <w:rPr>
      <w:b/>
      <w:bCs/>
    </w:rPr>
  </w:style>
  <w:style w:type="character" w:customStyle="1" w:styleId="apple-converted-space">
    <w:name w:val="apple-converted-space"/>
    <w:basedOn w:val="a0"/>
    <w:rsid w:val="00A346D3"/>
  </w:style>
  <w:style w:type="paragraph" w:customStyle="1" w:styleId="af2">
    <w:name w:val="Обычный;Рег. Обычный"/>
    <w:rsid w:val="00A346D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customStyle="1" w:styleId="af3">
    <w:name w:val="Основной текст;бпОсновной текст"/>
    <w:basedOn w:val="af2"/>
    <w:link w:val="af4"/>
    <w:rsid w:val="00A346D3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en-US" w:eastAsia="ru-RU"/>
    </w:rPr>
  </w:style>
  <w:style w:type="character" w:customStyle="1" w:styleId="af4">
    <w:name w:val="Основной текст Знак;бпОсновной текст Знак"/>
    <w:link w:val="af3"/>
    <w:rsid w:val="00A346D3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A346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346D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text-short">
    <w:name w:val="extendedtext-short"/>
    <w:basedOn w:val="a0"/>
    <w:rsid w:val="00A346D3"/>
  </w:style>
  <w:style w:type="character" w:customStyle="1" w:styleId="link">
    <w:name w:val="link"/>
    <w:basedOn w:val="a0"/>
    <w:rsid w:val="00A346D3"/>
  </w:style>
  <w:style w:type="character" w:customStyle="1" w:styleId="extendedtext-full">
    <w:name w:val="extendedtext-full"/>
    <w:basedOn w:val="a0"/>
    <w:rsid w:val="00A346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14</Pages>
  <Words>6032</Words>
  <Characters>34386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Ю.Н.</dc:creator>
  <cp:lastModifiedBy>kui-5</cp:lastModifiedBy>
  <cp:revision>8</cp:revision>
  <cp:lastPrinted>2023-08-16T12:16:00Z</cp:lastPrinted>
  <dcterms:created xsi:type="dcterms:W3CDTF">2023-06-02T07:48:00Z</dcterms:created>
  <dcterms:modified xsi:type="dcterms:W3CDTF">2023-08-16T13:01:00Z</dcterms:modified>
</cp:coreProperties>
</file>